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rsidR="00354192" w:rsidRPr="00737124" w:rsidRDefault="00354192" w:rsidP="00354192">
      <w:pPr>
        <w:pStyle w:val="Podtitul"/>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rsidR="00354192" w:rsidRPr="00737124" w:rsidRDefault="00354192" w:rsidP="00354192">
      <w:pPr>
        <w:pStyle w:val="Podtitul"/>
        <w:rPr>
          <w:rFonts w:ascii="Times New Roman" w:hAnsi="Times New Roman" w:cs="Times New Roman"/>
          <w:sz w:val="24"/>
          <w:lang w:val="cs-CZ"/>
        </w:rPr>
      </w:pPr>
      <w:proofErr w:type="gramStart"/>
      <w:r w:rsidRPr="00737124">
        <w:rPr>
          <w:rFonts w:ascii="Times New Roman" w:hAnsi="Times New Roman" w:cs="Times New Roman"/>
          <w:sz w:val="24"/>
          <w:lang w:val="cs-CZ"/>
        </w:rPr>
        <w:t>mezi</w:t>
      </w:r>
      <w:proofErr w:type="gramEnd"/>
      <w:r w:rsidRPr="00737124">
        <w:rPr>
          <w:rFonts w:ascii="Times New Roman" w:hAnsi="Times New Roman" w:cs="Times New Roman"/>
          <w:sz w:val="24"/>
          <w:lang w:val="cs-CZ"/>
        </w:rPr>
        <w:t xml:space="preserve"> </w:t>
      </w:r>
    </w:p>
    <w:tbl>
      <w:tblPr>
        <w:tblStyle w:val="Mkatabulky"/>
        <w:tblW w:w="906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Change w:id="0" w:author="Fričová Kateřina Ing." w:date="2016-12-12T16:02:00Z">
          <w:tblPr>
            <w:tblStyle w:val="Mkatabulky"/>
            <w:tblW w:w="13593"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PrChange>
      </w:tblPr>
      <w:tblGrid>
        <w:gridCol w:w="4531"/>
        <w:gridCol w:w="4531"/>
        <w:tblGridChange w:id="1">
          <w:tblGrid>
            <w:gridCol w:w="4531"/>
            <w:gridCol w:w="4531"/>
          </w:tblGrid>
        </w:tblGridChange>
      </w:tblGrid>
      <w:tr w:rsidR="009412FE" w:rsidRPr="00737124" w:rsidTr="009412FE">
        <w:tc>
          <w:tcPr>
            <w:tcW w:w="4531" w:type="dxa"/>
            <w:tcPrChange w:id="2" w:author="Fričová Kateřina Ing." w:date="2016-12-12T16:02:00Z">
              <w:tcPr>
                <w:tcW w:w="4531" w:type="dxa"/>
              </w:tcPr>
            </w:tcPrChange>
          </w:tcPr>
          <w:p w:rsidR="009412FE" w:rsidRPr="00737124" w:rsidRDefault="009412FE"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Change w:id="3" w:author="Fričová Kateřina Ing." w:date="2016-12-12T16:02:00Z">
              <w:tcPr>
                <w:tcW w:w="4531" w:type="dxa"/>
              </w:tcPr>
            </w:tcPrChange>
          </w:tcPr>
          <w:p w:rsidR="009412FE" w:rsidRPr="00D54AD2" w:rsidRDefault="009412FE" w:rsidP="006B1991">
            <w:pPr>
              <w:pStyle w:val="Tabulka-buky11"/>
              <w:rPr>
                <w:ins w:id="4" w:author="Fričová Kateřina Ing." w:date="2016-12-12T16:02:00Z"/>
                <w:rFonts w:ascii="Times New Roman" w:hAnsi="Times New Roman"/>
                <w:sz w:val="24"/>
                <w:szCs w:val="22"/>
                <w:lang w:val="cs-CZ"/>
              </w:rPr>
            </w:pPr>
            <w:ins w:id="5" w:author="Fričová Kateřina Ing." w:date="2016-12-12T16:02:00Z">
              <w:r w:rsidRPr="00D54AD2">
                <w:rPr>
                  <w:rFonts w:ascii="Times New Roman" w:hAnsi="Times New Roman"/>
                  <w:sz w:val="24"/>
                  <w:szCs w:val="22"/>
                  <w:lang w:val="cs-CZ"/>
                </w:rPr>
                <w:t>Česká republika – Státní pozemkový úřad</w:t>
              </w:r>
            </w:ins>
          </w:p>
          <w:p w:rsidR="009412FE" w:rsidRPr="00D54AD2" w:rsidRDefault="009412FE" w:rsidP="009B0DC7">
            <w:pPr>
              <w:pStyle w:val="Tabulka-buky11"/>
              <w:rPr>
                <w:rFonts w:ascii="Times New Roman" w:hAnsi="Times New Roman"/>
                <w:sz w:val="24"/>
                <w:szCs w:val="22"/>
                <w:lang w:val="cs-CZ"/>
              </w:rPr>
            </w:pPr>
            <w:ins w:id="6" w:author="Fričová Kateřina Ing." w:date="2016-12-12T16:02:00Z">
              <w:r w:rsidRPr="0094057D">
                <w:rPr>
                  <w:rFonts w:ascii="Times New Roman" w:hAnsi="Times New Roman"/>
                  <w:sz w:val="24"/>
                  <w:szCs w:val="22"/>
                  <w:lang w:val="cs-CZ"/>
                </w:rPr>
                <w:t xml:space="preserve">Krajský pozemkový úřad pro </w:t>
              </w:r>
              <w:r>
                <w:rPr>
                  <w:rFonts w:ascii="Times New Roman" w:hAnsi="Times New Roman"/>
                  <w:sz w:val="24"/>
                  <w:szCs w:val="22"/>
                  <w:lang w:val="cs-CZ"/>
                </w:rPr>
                <w:t xml:space="preserve">Středočeský kraj </w:t>
              </w:r>
            </w:ins>
          </w:p>
        </w:tc>
      </w:tr>
      <w:tr w:rsidR="009412FE" w:rsidRPr="00737124" w:rsidTr="009412FE">
        <w:tc>
          <w:tcPr>
            <w:tcW w:w="4531" w:type="dxa"/>
            <w:tcPrChange w:id="7" w:author="Fričová Kateřina Ing." w:date="2016-12-12T16:02:00Z">
              <w:tcPr>
                <w:tcW w:w="4531" w:type="dxa"/>
              </w:tcPr>
            </w:tcPrChange>
          </w:tcPr>
          <w:p w:rsidR="009412FE" w:rsidRPr="00E85062" w:rsidRDefault="009412FE"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Change w:id="8" w:author="Fričová Kateřina Ing." w:date="2016-12-12T16:02:00Z">
              <w:tcPr>
                <w:tcW w:w="4531" w:type="dxa"/>
              </w:tcPr>
            </w:tcPrChange>
          </w:tcPr>
          <w:p w:rsidR="009412FE" w:rsidRDefault="009412FE" w:rsidP="00DA502E">
            <w:pPr>
              <w:pStyle w:val="Tabulka-buky11"/>
              <w:rPr>
                <w:ins w:id="9" w:author="Fričová Kateřina Ing." w:date="2016-12-12T16:02:00Z"/>
                <w:rFonts w:ascii="Times New Roman" w:hAnsi="Times New Roman"/>
                <w:sz w:val="24"/>
                <w:szCs w:val="22"/>
                <w:lang w:val="cs-CZ"/>
              </w:rPr>
            </w:pPr>
            <w:ins w:id="10" w:author="Fričová Kateřina Ing." w:date="2016-12-12T16:02:00Z">
              <w:r>
                <w:rPr>
                  <w:rFonts w:ascii="Times New Roman" w:hAnsi="Times New Roman"/>
                  <w:sz w:val="24"/>
                  <w:szCs w:val="22"/>
                  <w:lang w:val="cs-CZ"/>
                </w:rPr>
                <w:t>Nám. Winstona Churchilla 1800/2</w:t>
              </w:r>
              <w:r w:rsidRPr="00D54AD2">
                <w:rPr>
                  <w:rFonts w:ascii="Times New Roman" w:hAnsi="Times New Roman"/>
                  <w:sz w:val="24"/>
                  <w:szCs w:val="22"/>
                  <w:lang w:val="cs-CZ"/>
                </w:rPr>
                <w:t>, 130 00 Praha 3 – Žižkov</w:t>
              </w:r>
            </w:ins>
          </w:p>
        </w:tc>
      </w:tr>
      <w:tr w:rsidR="009412FE" w:rsidRPr="00737124" w:rsidTr="009412FE">
        <w:tc>
          <w:tcPr>
            <w:tcW w:w="4531" w:type="dxa"/>
            <w:tcPrChange w:id="11" w:author="Fričová Kateřina Ing." w:date="2016-12-12T16:02:00Z">
              <w:tcPr>
                <w:tcW w:w="4531" w:type="dxa"/>
              </w:tcPr>
            </w:tcPrChange>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Change w:id="12" w:author="Fričová Kateřina Ing." w:date="2016-12-12T16:02:00Z">
              <w:tcPr>
                <w:tcW w:w="4531" w:type="dxa"/>
              </w:tcPr>
            </w:tcPrChange>
          </w:tcPr>
          <w:p w:rsidR="009412FE" w:rsidRDefault="009412FE" w:rsidP="00DA502E">
            <w:pPr>
              <w:pStyle w:val="Tabulka-buky11"/>
              <w:rPr>
                <w:ins w:id="13" w:author="Fričová Kateřina Ing." w:date="2016-12-12T16:02:00Z"/>
                <w:rFonts w:ascii="Times New Roman" w:hAnsi="Times New Roman"/>
                <w:sz w:val="24"/>
                <w:szCs w:val="22"/>
              </w:rPr>
            </w:pPr>
            <w:ins w:id="14" w:author="Fričová Kateřina Ing." w:date="2016-12-12T16:02:00Z">
              <w:r>
                <w:rPr>
                  <w:rFonts w:ascii="Times New Roman" w:hAnsi="Times New Roman"/>
                  <w:sz w:val="24"/>
                  <w:szCs w:val="22"/>
                </w:rPr>
                <w:t xml:space="preserve">Ing. Jiřím Veselým, </w:t>
              </w:r>
              <w:r w:rsidRPr="00D54AD2">
                <w:rPr>
                  <w:rFonts w:ascii="Times New Roman" w:hAnsi="Times New Roman"/>
                  <w:sz w:val="24"/>
                  <w:szCs w:val="22"/>
                </w:rPr>
                <w:t>ředitel</w:t>
              </w:r>
              <w:r>
                <w:rPr>
                  <w:rFonts w:ascii="Times New Roman" w:hAnsi="Times New Roman"/>
                  <w:sz w:val="24"/>
                  <w:szCs w:val="22"/>
                </w:rPr>
                <w:t>em</w:t>
              </w:r>
              <w:r w:rsidRPr="00D54AD2">
                <w:rPr>
                  <w:rFonts w:ascii="Times New Roman" w:hAnsi="Times New Roman"/>
                  <w:sz w:val="24"/>
                  <w:szCs w:val="22"/>
                </w:rPr>
                <w:t xml:space="preserve"> </w:t>
              </w:r>
              <w:r w:rsidRPr="0094057D">
                <w:rPr>
                  <w:rFonts w:ascii="Times New Roman" w:hAnsi="Times New Roman"/>
                  <w:sz w:val="24"/>
                  <w:szCs w:val="22"/>
                  <w:lang w:val="cs-CZ"/>
                </w:rPr>
                <w:t>Krajsk</w:t>
              </w:r>
              <w:r>
                <w:rPr>
                  <w:rFonts w:ascii="Times New Roman" w:hAnsi="Times New Roman"/>
                  <w:sz w:val="24"/>
                  <w:szCs w:val="22"/>
                  <w:lang w:val="cs-CZ"/>
                </w:rPr>
                <w:t>ého</w:t>
              </w:r>
              <w:r w:rsidRPr="0094057D">
                <w:rPr>
                  <w:rFonts w:ascii="Times New Roman" w:hAnsi="Times New Roman"/>
                  <w:sz w:val="24"/>
                  <w:szCs w:val="22"/>
                  <w:lang w:val="cs-CZ"/>
                </w:rPr>
                <w:t xml:space="preserve"> pozemkov</w:t>
              </w:r>
              <w:r>
                <w:rPr>
                  <w:rFonts w:ascii="Times New Roman" w:hAnsi="Times New Roman"/>
                  <w:sz w:val="24"/>
                  <w:szCs w:val="22"/>
                  <w:lang w:val="cs-CZ"/>
                </w:rPr>
                <w:t>ého</w:t>
              </w:r>
              <w:r w:rsidRPr="0094057D">
                <w:rPr>
                  <w:rFonts w:ascii="Times New Roman" w:hAnsi="Times New Roman"/>
                  <w:sz w:val="24"/>
                  <w:szCs w:val="22"/>
                  <w:lang w:val="cs-CZ"/>
                </w:rPr>
                <w:t xml:space="preserve"> úřad</w:t>
              </w:r>
              <w:r>
                <w:rPr>
                  <w:rFonts w:ascii="Times New Roman" w:hAnsi="Times New Roman"/>
                  <w:sz w:val="24"/>
                  <w:szCs w:val="22"/>
                  <w:lang w:val="cs-CZ"/>
                </w:rPr>
                <w:t>u</w:t>
              </w:r>
              <w:r w:rsidRPr="0094057D">
                <w:rPr>
                  <w:rFonts w:ascii="Times New Roman" w:hAnsi="Times New Roman"/>
                  <w:sz w:val="24"/>
                  <w:szCs w:val="22"/>
                  <w:lang w:val="cs-CZ"/>
                </w:rPr>
                <w:t xml:space="preserve"> pro </w:t>
              </w:r>
              <w:r>
                <w:rPr>
                  <w:rFonts w:ascii="Times New Roman" w:hAnsi="Times New Roman"/>
                  <w:sz w:val="24"/>
                  <w:szCs w:val="22"/>
                  <w:lang w:val="cs-CZ"/>
                </w:rPr>
                <w:t xml:space="preserve">Středočeský kraj </w:t>
              </w:r>
            </w:ins>
          </w:p>
        </w:tc>
      </w:tr>
      <w:tr w:rsidR="009412FE" w:rsidRPr="00737124" w:rsidTr="009412FE">
        <w:tc>
          <w:tcPr>
            <w:tcW w:w="4531" w:type="dxa"/>
            <w:tcPrChange w:id="15" w:author="Fričová Kateřina Ing." w:date="2016-12-12T16:02:00Z">
              <w:tcPr>
                <w:tcW w:w="4531" w:type="dxa"/>
              </w:tcPr>
            </w:tcPrChange>
          </w:tcPr>
          <w:p w:rsidR="009412FE" w:rsidRPr="00D54AD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Change w:id="16" w:author="Fričová Kateřina Ing." w:date="2016-12-12T16:02:00Z">
              <w:tcPr>
                <w:tcW w:w="4531" w:type="dxa"/>
              </w:tcPr>
            </w:tcPrChange>
          </w:tcPr>
          <w:p w:rsidR="009412FE" w:rsidRDefault="009412FE" w:rsidP="00DA502E">
            <w:pPr>
              <w:pStyle w:val="Tabulka-buky11"/>
              <w:rPr>
                <w:ins w:id="17" w:author="Fričová Kateřina Ing." w:date="2016-12-12T16:02:00Z"/>
                <w:rFonts w:ascii="Times New Roman" w:hAnsi="Times New Roman"/>
                <w:sz w:val="24"/>
                <w:szCs w:val="22"/>
              </w:rPr>
            </w:pPr>
            <w:ins w:id="18" w:author="Fričová Kateřina Ing." w:date="2016-12-12T16:02:00Z">
              <w:r>
                <w:rPr>
                  <w:rFonts w:ascii="Times New Roman" w:hAnsi="Times New Roman"/>
                  <w:sz w:val="24"/>
                  <w:szCs w:val="22"/>
                </w:rPr>
                <w:t>Ing. Jiří Veselý</w:t>
              </w:r>
            </w:ins>
          </w:p>
        </w:tc>
      </w:tr>
      <w:tr w:rsidR="009412FE" w:rsidRPr="00737124" w:rsidTr="009412FE">
        <w:tc>
          <w:tcPr>
            <w:tcW w:w="4531" w:type="dxa"/>
            <w:tcPrChange w:id="19" w:author="Fričová Kateřina Ing." w:date="2016-12-12T16:02:00Z">
              <w:tcPr>
                <w:tcW w:w="4531" w:type="dxa"/>
              </w:tcPr>
            </w:tcPrChange>
          </w:tcPr>
          <w:p w:rsidR="009412FE" w:rsidRPr="00D54AD2" w:rsidRDefault="009412FE"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Change w:id="20" w:author="Fričová Kateřina Ing." w:date="2016-12-12T16:02:00Z">
              <w:tcPr>
                <w:tcW w:w="4531" w:type="dxa"/>
              </w:tcPr>
            </w:tcPrChange>
          </w:tcPr>
          <w:p w:rsidR="009412FE" w:rsidRDefault="009412FE" w:rsidP="006B1991">
            <w:pPr>
              <w:pStyle w:val="Tabulka-buky11"/>
              <w:rPr>
                <w:ins w:id="21" w:author="Fričová Kateřina Ing." w:date="2016-12-12T16:02:00Z"/>
                <w:rFonts w:ascii="Times New Roman" w:hAnsi="Times New Roman"/>
                <w:sz w:val="24"/>
                <w:szCs w:val="22"/>
              </w:rPr>
            </w:pPr>
            <w:ins w:id="22" w:author="Fričová Kateřina Ing." w:date="2016-12-12T16:02:00Z">
              <w:r>
                <w:rPr>
                  <w:rFonts w:ascii="Times New Roman" w:hAnsi="Times New Roman"/>
                  <w:sz w:val="24"/>
                  <w:szCs w:val="22"/>
                </w:rPr>
                <w:t>Ing. Jana Zajícová</w:t>
              </w:r>
              <w:r w:rsidRPr="0094057D">
                <w:rPr>
                  <w:rFonts w:ascii="Times New Roman" w:hAnsi="Times New Roman"/>
                  <w:sz w:val="24"/>
                  <w:szCs w:val="22"/>
                </w:rPr>
                <w:t xml:space="preserve">, Pobočka </w:t>
              </w:r>
              <w:r>
                <w:rPr>
                  <w:rFonts w:ascii="Times New Roman" w:hAnsi="Times New Roman"/>
                  <w:sz w:val="24"/>
                  <w:szCs w:val="22"/>
                </w:rPr>
                <w:t>Kolín</w:t>
              </w:r>
            </w:ins>
          </w:p>
          <w:p w:rsidR="009412FE" w:rsidRPr="0094057D" w:rsidRDefault="009412FE" w:rsidP="00DA502E">
            <w:pPr>
              <w:pStyle w:val="Tabulka-buky11"/>
              <w:rPr>
                <w:ins w:id="23" w:author="Fričová Kateřina Ing." w:date="2016-12-12T16:02:00Z"/>
                <w:rFonts w:ascii="Times New Roman" w:hAnsi="Times New Roman"/>
                <w:sz w:val="24"/>
                <w:szCs w:val="22"/>
              </w:rPr>
            </w:pPr>
            <w:ins w:id="24" w:author="Fričová Kateřina Ing." w:date="2016-12-12T16:02:00Z">
              <w:r>
                <w:rPr>
                  <w:rFonts w:ascii="Times New Roman" w:hAnsi="Times New Roman"/>
                  <w:sz w:val="24"/>
                  <w:szCs w:val="22"/>
                </w:rPr>
                <w:t>Ing. Jitka Málková</w:t>
              </w:r>
            </w:ins>
          </w:p>
        </w:tc>
      </w:tr>
      <w:tr w:rsidR="009412FE" w:rsidRPr="00737124" w:rsidTr="009412FE">
        <w:tc>
          <w:tcPr>
            <w:tcW w:w="4531" w:type="dxa"/>
            <w:tcPrChange w:id="25" w:author="Fričová Kateřina Ing." w:date="2016-12-12T16:02:00Z">
              <w:tcPr>
                <w:tcW w:w="4531" w:type="dxa"/>
              </w:tcPr>
            </w:tcPrChange>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Change w:id="26" w:author="Fričová Kateřina Ing." w:date="2016-12-12T16:02:00Z">
              <w:tcPr>
                <w:tcW w:w="4531" w:type="dxa"/>
              </w:tcPr>
            </w:tcPrChange>
          </w:tcPr>
          <w:p w:rsidR="009412FE" w:rsidRPr="00D54AD2" w:rsidRDefault="009412FE" w:rsidP="00DA502E">
            <w:pPr>
              <w:pStyle w:val="Tabulka-buky11"/>
              <w:rPr>
                <w:ins w:id="27" w:author="Fričová Kateřina Ing." w:date="2016-12-12T16:02:00Z"/>
                <w:rFonts w:ascii="Times New Roman" w:hAnsi="Times New Roman"/>
                <w:sz w:val="24"/>
                <w:szCs w:val="22"/>
              </w:rPr>
            </w:pPr>
            <w:ins w:id="28" w:author="Fričová Kateřina Ing." w:date="2016-12-12T16:02:00Z">
              <w:r w:rsidRPr="0065459E">
                <w:rPr>
                  <w:rFonts w:ascii="Times New Roman" w:hAnsi="Times New Roman"/>
                  <w:sz w:val="24"/>
                  <w:szCs w:val="22"/>
                </w:rPr>
                <w:t>Karlovo náměstí 45, 280 02 Kolín</w:t>
              </w:r>
            </w:ins>
          </w:p>
        </w:tc>
      </w:tr>
      <w:tr w:rsidR="009412FE" w:rsidRPr="00737124" w:rsidTr="009412FE">
        <w:tc>
          <w:tcPr>
            <w:tcW w:w="4531" w:type="dxa"/>
            <w:tcPrChange w:id="29" w:author="Fričová Kateřina Ing." w:date="2016-12-12T16:02:00Z">
              <w:tcPr>
                <w:tcW w:w="4531" w:type="dxa"/>
              </w:tcPr>
            </w:tcPrChange>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Change w:id="30" w:author="Fričová Kateřina Ing." w:date="2016-12-12T16:02:00Z">
              <w:tcPr>
                <w:tcW w:w="4531" w:type="dxa"/>
              </w:tcPr>
            </w:tcPrChange>
          </w:tcPr>
          <w:p w:rsidR="009412FE" w:rsidRPr="00D54AD2" w:rsidRDefault="009412FE" w:rsidP="00DA502E">
            <w:pPr>
              <w:pStyle w:val="Tabulka-buky11"/>
              <w:rPr>
                <w:ins w:id="31" w:author="Fričová Kateřina Ing." w:date="2016-12-12T16:02:00Z"/>
                <w:rFonts w:ascii="Times New Roman" w:hAnsi="Times New Roman"/>
                <w:sz w:val="24"/>
                <w:szCs w:val="22"/>
              </w:rPr>
            </w:pPr>
            <w:ins w:id="32" w:author="Fričová Kateřina Ing." w:date="2016-12-12T16:02:00Z">
              <w:r w:rsidRPr="0065459E">
                <w:rPr>
                  <w:rFonts w:ascii="Times New Roman" w:hAnsi="Times New Roman"/>
                  <w:sz w:val="24"/>
                  <w:szCs w:val="22"/>
                </w:rPr>
                <w:t>724 191 849</w:t>
              </w:r>
            </w:ins>
          </w:p>
        </w:tc>
      </w:tr>
      <w:tr w:rsidR="009412FE" w:rsidRPr="00737124" w:rsidTr="009412FE">
        <w:tc>
          <w:tcPr>
            <w:tcW w:w="4531" w:type="dxa"/>
            <w:tcPrChange w:id="33" w:author="Fričová Kateřina Ing." w:date="2016-12-12T16:02:00Z">
              <w:tcPr>
                <w:tcW w:w="4531" w:type="dxa"/>
              </w:tcPr>
            </w:tcPrChange>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Change w:id="34" w:author="Fričová Kateřina Ing." w:date="2016-12-12T16:02:00Z">
              <w:tcPr>
                <w:tcW w:w="4531" w:type="dxa"/>
              </w:tcPr>
            </w:tcPrChange>
          </w:tcPr>
          <w:p w:rsidR="009412FE" w:rsidRPr="00D54AD2" w:rsidRDefault="009412FE" w:rsidP="00DA502E">
            <w:pPr>
              <w:pStyle w:val="Tabulka-buky11"/>
              <w:rPr>
                <w:ins w:id="35" w:author="Fričová Kateřina Ing." w:date="2016-12-12T16:02:00Z"/>
                <w:rFonts w:ascii="Times New Roman" w:hAnsi="Times New Roman"/>
                <w:sz w:val="24"/>
                <w:szCs w:val="22"/>
              </w:rPr>
            </w:pPr>
            <w:ins w:id="36" w:author="Fričová Kateřina Ing." w:date="2016-12-12T16:02:00Z">
              <w:r w:rsidRPr="000A68F7">
                <w:rPr>
                  <w:rFonts w:ascii="Times New Roman" w:hAnsi="Times New Roman"/>
                  <w:sz w:val="24"/>
                  <w:szCs w:val="22"/>
                </w:rPr>
                <w:t>kolin.pk@spucr.cz</w:t>
              </w:r>
            </w:ins>
          </w:p>
        </w:tc>
      </w:tr>
      <w:tr w:rsidR="009412FE" w:rsidRPr="00737124" w:rsidTr="009412FE">
        <w:tc>
          <w:tcPr>
            <w:tcW w:w="4531" w:type="dxa"/>
            <w:tcPrChange w:id="37" w:author="Fričová Kateřina Ing." w:date="2016-12-12T16:02:00Z">
              <w:tcPr>
                <w:tcW w:w="4531" w:type="dxa"/>
              </w:tcPr>
            </w:tcPrChange>
          </w:tcPr>
          <w:p w:rsidR="009412FE" w:rsidRPr="00E85062" w:rsidRDefault="009412FE"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Change w:id="38" w:author="Fričová Kateřina Ing." w:date="2016-12-12T16:02:00Z">
              <w:tcPr>
                <w:tcW w:w="4531" w:type="dxa"/>
              </w:tcPr>
            </w:tcPrChange>
          </w:tcPr>
          <w:p w:rsidR="009412FE" w:rsidRPr="00D54AD2" w:rsidRDefault="009412FE" w:rsidP="00DA502E">
            <w:pPr>
              <w:pStyle w:val="Tabulka-buky11"/>
              <w:rPr>
                <w:ins w:id="39" w:author="Fričová Kateřina Ing." w:date="2016-12-12T16:02:00Z"/>
                <w:rFonts w:ascii="Times New Roman" w:hAnsi="Times New Roman"/>
                <w:sz w:val="24"/>
                <w:szCs w:val="22"/>
              </w:rPr>
            </w:pPr>
            <w:ins w:id="40" w:author="Fričová Kateřina Ing." w:date="2016-12-12T16:02:00Z">
              <w:r w:rsidRPr="00D54AD2">
                <w:rPr>
                  <w:rFonts w:ascii="Times New Roman" w:hAnsi="Times New Roman"/>
                  <w:sz w:val="24"/>
                  <w:szCs w:val="22"/>
                </w:rPr>
                <w:t>z49per3</w:t>
              </w:r>
            </w:ins>
          </w:p>
        </w:tc>
      </w:tr>
      <w:tr w:rsidR="009412FE" w:rsidRPr="00737124" w:rsidTr="009412FE">
        <w:tblPrEx>
          <w:tblLook w:val="04A0" w:firstRow="1" w:lastRow="0" w:firstColumn="1" w:lastColumn="0" w:noHBand="0" w:noVBand="1"/>
          <w:tblPrExChange w:id="41" w:author="Fričová Kateřina Ing." w:date="2016-12-12T16:02:00Z">
            <w:tblPrEx>
              <w:tblLook w:val="04A0" w:firstRow="1" w:lastRow="0" w:firstColumn="1" w:lastColumn="0" w:noHBand="0" w:noVBand="1"/>
            </w:tblPrEx>
          </w:tblPrExChange>
        </w:tblPrEx>
        <w:tc>
          <w:tcPr>
            <w:tcW w:w="4531" w:type="dxa"/>
            <w:tcPrChange w:id="42" w:author="Fričová Kateřina Ing." w:date="2016-12-12T16:02:00Z">
              <w:tcPr>
                <w:tcW w:w="4531" w:type="dxa"/>
              </w:tcPr>
            </w:tcPrChange>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Change w:id="43" w:author="Fričová Kateřina Ing." w:date="2016-12-12T16:02:00Z">
              <w:tcPr>
                <w:tcW w:w="4531" w:type="dxa"/>
              </w:tcPr>
            </w:tcPrChange>
          </w:tcPr>
          <w:p w:rsidR="009412FE" w:rsidRPr="00D54AD2" w:rsidRDefault="009412FE" w:rsidP="00DA502E">
            <w:pPr>
              <w:pStyle w:val="Tabulka-buky11"/>
              <w:rPr>
                <w:ins w:id="44" w:author="Fričová Kateřina Ing." w:date="2016-12-12T16:02:00Z"/>
                <w:rFonts w:ascii="Times New Roman" w:hAnsi="Times New Roman"/>
                <w:sz w:val="24"/>
                <w:szCs w:val="22"/>
              </w:rPr>
            </w:pPr>
            <w:ins w:id="45" w:author="Fričová Kateřina Ing." w:date="2016-12-12T16:02:00Z">
              <w:r w:rsidRPr="00D54AD2">
                <w:rPr>
                  <w:rFonts w:ascii="Times New Roman" w:hAnsi="Times New Roman"/>
                  <w:sz w:val="24"/>
                  <w:szCs w:val="22"/>
                </w:rPr>
                <w:t>Česká národní banka</w:t>
              </w:r>
            </w:ins>
          </w:p>
        </w:tc>
      </w:tr>
      <w:tr w:rsidR="009412FE" w:rsidRPr="00737124" w:rsidTr="009412FE">
        <w:tblPrEx>
          <w:tblLook w:val="04A0" w:firstRow="1" w:lastRow="0" w:firstColumn="1" w:lastColumn="0" w:noHBand="0" w:noVBand="1"/>
          <w:tblPrExChange w:id="46" w:author="Fričová Kateřina Ing." w:date="2016-12-12T16:02:00Z">
            <w:tblPrEx>
              <w:tblLook w:val="04A0" w:firstRow="1" w:lastRow="0" w:firstColumn="1" w:lastColumn="0" w:noHBand="0" w:noVBand="1"/>
            </w:tblPrEx>
          </w:tblPrExChange>
        </w:tblPrEx>
        <w:tc>
          <w:tcPr>
            <w:tcW w:w="4531" w:type="dxa"/>
            <w:tcPrChange w:id="47" w:author="Fričová Kateřina Ing." w:date="2016-12-12T16:02:00Z">
              <w:tcPr>
                <w:tcW w:w="4531" w:type="dxa"/>
              </w:tcPr>
            </w:tcPrChange>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Change w:id="48" w:author="Fričová Kateřina Ing." w:date="2016-12-12T16:02:00Z">
              <w:tcPr>
                <w:tcW w:w="4531" w:type="dxa"/>
              </w:tcPr>
            </w:tcPrChange>
          </w:tcPr>
          <w:p w:rsidR="009412FE" w:rsidRPr="00D54AD2" w:rsidRDefault="009412FE" w:rsidP="00DA502E">
            <w:pPr>
              <w:pStyle w:val="Tabulka-buky11"/>
              <w:rPr>
                <w:ins w:id="49" w:author="Fričová Kateřina Ing." w:date="2016-12-12T16:02:00Z"/>
                <w:rFonts w:ascii="Times New Roman" w:hAnsi="Times New Roman"/>
                <w:sz w:val="24"/>
                <w:szCs w:val="22"/>
              </w:rPr>
            </w:pPr>
            <w:ins w:id="50" w:author="Fričová Kateřina Ing." w:date="2016-12-12T16:02:00Z">
              <w:r w:rsidRPr="00D54AD2">
                <w:rPr>
                  <w:rFonts w:ascii="Times New Roman" w:hAnsi="Times New Roman"/>
                  <w:sz w:val="24"/>
                  <w:szCs w:val="22"/>
                </w:rPr>
                <w:t>3723001/0710</w:t>
              </w:r>
            </w:ins>
          </w:p>
        </w:tc>
      </w:tr>
      <w:tr w:rsidR="009412FE" w:rsidRPr="00737124" w:rsidTr="009412FE">
        <w:tc>
          <w:tcPr>
            <w:tcW w:w="4531" w:type="dxa"/>
            <w:tcPrChange w:id="51" w:author="Fričová Kateřina Ing." w:date="2016-12-12T16:02:00Z">
              <w:tcPr>
                <w:tcW w:w="4531" w:type="dxa"/>
              </w:tcPr>
            </w:tcPrChange>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Change w:id="52" w:author="Fričová Kateřina Ing." w:date="2016-12-12T16:02:00Z">
              <w:tcPr>
                <w:tcW w:w="4531" w:type="dxa"/>
              </w:tcPr>
            </w:tcPrChange>
          </w:tcPr>
          <w:p w:rsidR="009412FE" w:rsidRPr="00D54AD2" w:rsidRDefault="009412FE" w:rsidP="00DA502E">
            <w:pPr>
              <w:pStyle w:val="Tabulka-buky11"/>
              <w:rPr>
                <w:ins w:id="53" w:author="Fričová Kateřina Ing." w:date="2016-12-12T16:02:00Z"/>
                <w:rFonts w:ascii="Times New Roman" w:hAnsi="Times New Roman"/>
                <w:sz w:val="24"/>
                <w:szCs w:val="22"/>
              </w:rPr>
            </w:pPr>
            <w:ins w:id="54" w:author="Fričová Kateřina Ing." w:date="2016-12-12T16:02:00Z">
              <w:r w:rsidRPr="00D54AD2">
                <w:rPr>
                  <w:rFonts w:ascii="Times New Roman" w:hAnsi="Times New Roman"/>
                  <w:sz w:val="24"/>
                  <w:szCs w:val="22"/>
                </w:rPr>
                <w:t>01312774</w:t>
              </w:r>
            </w:ins>
          </w:p>
        </w:tc>
      </w:tr>
      <w:tr w:rsidR="009412FE" w:rsidRPr="00737124" w:rsidTr="009412FE">
        <w:tc>
          <w:tcPr>
            <w:tcW w:w="4531" w:type="dxa"/>
            <w:tcPrChange w:id="55" w:author="Fričová Kateřina Ing." w:date="2016-12-12T16:02:00Z">
              <w:tcPr>
                <w:tcW w:w="4531" w:type="dxa"/>
              </w:tcPr>
            </w:tcPrChange>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Change w:id="56" w:author="Fričová Kateřina Ing." w:date="2016-12-12T16:02:00Z">
              <w:tcPr>
                <w:tcW w:w="4531" w:type="dxa"/>
              </w:tcPr>
            </w:tcPrChange>
          </w:tcPr>
          <w:p w:rsidR="009412FE" w:rsidRPr="00D54AD2" w:rsidRDefault="009412FE" w:rsidP="00DA502E">
            <w:pPr>
              <w:pStyle w:val="Tabulka-buky11"/>
              <w:rPr>
                <w:ins w:id="57" w:author="Fričová Kateřina Ing." w:date="2016-12-12T16:02:00Z"/>
                <w:rFonts w:ascii="Times New Roman" w:hAnsi="Times New Roman"/>
                <w:sz w:val="24"/>
                <w:szCs w:val="22"/>
              </w:rPr>
            </w:pPr>
            <w:ins w:id="58" w:author="Fričová Kateřina Ing." w:date="2016-12-12T16:02:00Z">
              <w:r w:rsidRPr="00D54AD2">
                <w:rPr>
                  <w:rFonts w:ascii="Times New Roman" w:hAnsi="Times New Roman"/>
                  <w:sz w:val="24"/>
                  <w:szCs w:val="22"/>
                </w:rPr>
                <w:t>CZ01312774 - není plátce DPH</w:t>
              </w:r>
            </w:ins>
          </w:p>
        </w:tc>
      </w:tr>
    </w:tbl>
    <w:p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rsidR="00354192" w:rsidRPr="00737124"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A40613" w:rsidRPr="00737124" w:rsidTr="00DA502E">
        <w:tc>
          <w:tcPr>
            <w:tcW w:w="4531" w:type="dxa"/>
          </w:tcPr>
          <w:p w:rsidR="00A40613" w:rsidRPr="00D54AD2" w:rsidRDefault="00A40613"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Osoba odpovědná (úředně oprávněná) za </w:t>
            </w:r>
            <w:r w:rsidRPr="00737124">
              <w:rPr>
                <w:rStyle w:val="Siln"/>
                <w:rFonts w:ascii="Times New Roman" w:hAnsi="Times New Roman"/>
                <w:sz w:val="24"/>
                <w:szCs w:val="22"/>
              </w:rPr>
              <w:lastRenderedPageBreak/>
              <w:t>zpracování návrhu KoPÚ:</w:t>
            </w:r>
          </w:p>
        </w:tc>
        <w:tc>
          <w:tcPr>
            <w:tcW w:w="4531" w:type="dxa"/>
          </w:tcPr>
          <w:p w:rsidR="00A40613" w:rsidRPr="0094057D" w:rsidRDefault="00A40613" w:rsidP="00DA502E">
            <w:pPr>
              <w:pStyle w:val="Tabulka-buky11"/>
              <w:rPr>
                <w:rFonts w:ascii="Times New Roman" w:hAnsi="Times New Roman"/>
                <w:sz w:val="24"/>
                <w:szCs w:val="22"/>
                <w:lang w:val="cs-CZ"/>
              </w:rPr>
            </w:pPr>
          </w:p>
        </w:tc>
      </w:tr>
      <w:tr w:rsidR="00A40613" w:rsidRPr="00737124" w:rsidTr="00DA502E">
        <w:tc>
          <w:tcPr>
            <w:tcW w:w="4531" w:type="dxa"/>
          </w:tcPr>
          <w:p w:rsidR="00A40613" w:rsidRPr="00737124" w:rsidRDefault="00A40613" w:rsidP="00DA502E">
            <w:pPr>
              <w:pStyle w:val="Tabulka-buky11"/>
              <w:rPr>
                <w:rStyle w:val="Siln"/>
                <w:rFonts w:ascii="Times New Roman" w:hAnsi="Times New Roman"/>
                <w:sz w:val="24"/>
                <w:szCs w:val="22"/>
              </w:rPr>
            </w:pPr>
            <w:r w:rsidRPr="00737124">
              <w:rPr>
                <w:rStyle w:val="Siln"/>
                <w:rFonts w:ascii="Times New Roman" w:hAnsi="Times New Roman"/>
                <w:sz w:val="24"/>
                <w:szCs w:val="22"/>
              </w:rPr>
              <w:lastRenderedPageBreak/>
              <w:t xml:space="preserve">Osoba </w:t>
            </w:r>
            <w:r>
              <w:rPr>
                <w:rStyle w:val="Siln"/>
                <w:rFonts w:ascii="Times New Roman" w:hAnsi="Times New Roman"/>
                <w:sz w:val="24"/>
                <w:szCs w:val="22"/>
              </w:rPr>
              <w:t>odpovědná (úředně oprávněná) za geodetické práce :</w:t>
            </w:r>
          </w:p>
        </w:tc>
        <w:tc>
          <w:tcPr>
            <w:tcW w:w="4531" w:type="dxa"/>
          </w:tcPr>
          <w:p w:rsidR="00A40613" w:rsidRPr="0094057D" w:rsidRDefault="00A40613" w:rsidP="00DA502E">
            <w:pPr>
              <w:pStyle w:val="Tabulka-buky11"/>
              <w:rPr>
                <w:rFonts w:ascii="Times New Roman" w:hAnsi="Times New Roman"/>
                <w:sz w:val="24"/>
                <w:szCs w:val="22"/>
                <w:lang w:val="cs-CZ"/>
              </w:rPr>
            </w:pPr>
          </w:p>
        </w:tc>
      </w:tr>
    </w:tbl>
    <w:p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rsidR="00187D94" w:rsidRPr="006F3D14" w:rsidRDefault="00187D94" w:rsidP="00F911B6">
      <w:pPr>
        <w:spacing w:after="0"/>
        <w:rPr>
          <w:rFonts w:ascii="Times New Roman" w:hAnsi="Times New Roman" w:cs="Times New Roman"/>
          <w:sz w:val="24"/>
          <w:lang w:val="cs-CZ"/>
        </w:rPr>
      </w:pPr>
    </w:p>
    <w:p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na základě výsledku zadávacího</w:t>
      </w:r>
      <w:del w:id="59" w:author="Fričová Kateřina Ing." w:date="2016-12-12T16:03:00Z">
        <w:r w:rsidR="002D21C5" w:rsidRPr="00730242" w:rsidDel="009412FE">
          <w:rPr>
            <w:rFonts w:ascii="Times New Roman" w:hAnsi="Times New Roman" w:cs="Times New Roman"/>
            <w:snapToGrid w:val="0"/>
            <w:sz w:val="22"/>
            <w:szCs w:val="22"/>
            <w:lang w:val="cs-CZ"/>
          </w:rPr>
          <w:delText>/</w:delText>
        </w:r>
      </w:del>
      <w:del w:id="60" w:author="Fričová Kateřina Ing." w:date="2016-12-12T16:02:00Z">
        <w:r w:rsidR="002D21C5" w:rsidRPr="00730242" w:rsidDel="009412FE">
          <w:rPr>
            <w:rFonts w:ascii="Times New Roman" w:hAnsi="Times New Roman" w:cs="Times New Roman"/>
            <w:snapToGrid w:val="0"/>
            <w:sz w:val="22"/>
            <w:szCs w:val="22"/>
            <w:lang w:val="cs-CZ"/>
          </w:rPr>
          <w:delText>výběrového</w:delText>
        </w:r>
      </w:del>
      <w:r w:rsidRPr="00730242">
        <w:rPr>
          <w:rFonts w:ascii="Times New Roman" w:hAnsi="Times New Roman" w:cs="Times New Roman"/>
          <w:snapToGrid w:val="0"/>
          <w:sz w:val="22"/>
          <w:szCs w:val="22"/>
          <w:lang w:val="cs-CZ"/>
        </w:rPr>
        <w:t xml:space="preserve"> 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rsidR="00354192" w:rsidRPr="00CE2FA6" w:rsidRDefault="00354192" w:rsidP="00CE2FA6">
      <w:pPr>
        <w:pStyle w:val="Odstavecseseznamem"/>
        <w:ind w:left="709" w:hanging="709"/>
        <w:rPr>
          <w:rFonts w:ascii="Times New Roman" w:hAnsi="Times New Roman" w:cs="Times New Roman"/>
          <w:szCs w:val="20"/>
          <w:lang w:val="cs-CZ"/>
          <w:rPrChange w:id="61" w:author="Fričová Kateřina Ing." w:date="2016-12-12T16:07:00Z">
            <w:rPr>
              <w:lang w:val="cs-CZ"/>
            </w:rPr>
          </w:rPrChange>
        </w:rPr>
        <w:pPrChange w:id="62" w:author="Fričová Kateřina Ing." w:date="2016-12-12T16:07:00Z">
          <w:pPr>
            <w:pStyle w:val="Odstavecseseznamem"/>
          </w:pPr>
        </w:pPrChange>
      </w:pPr>
      <w:r w:rsidRPr="00CE2FA6">
        <w:rPr>
          <w:rFonts w:ascii="Times New Roman" w:hAnsi="Times New Roman" w:cs="Times New Roman"/>
          <w:szCs w:val="20"/>
          <w:lang w:val="cs-CZ"/>
          <w:rPrChange w:id="63" w:author="Fričová Kateřina Ing." w:date="2016-12-12T16:07:00Z">
            <w:rPr/>
          </w:rPrChange>
        </w:rPr>
        <w:t xml:space="preserve">Účelem této smlouvy je úprava práv a povinností smluvních stran při realizaci </w:t>
      </w:r>
      <w:r w:rsidR="00187D94" w:rsidRPr="00CE2FA6">
        <w:rPr>
          <w:rFonts w:ascii="Times New Roman" w:hAnsi="Times New Roman" w:cs="Times New Roman"/>
          <w:szCs w:val="20"/>
          <w:lang w:val="cs-CZ"/>
          <w:rPrChange w:id="64" w:author="Fričová Kateřina Ing." w:date="2016-12-12T16:07:00Z">
            <w:rPr/>
          </w:rPrChange>
        </w:rPr>
        <w:t xml:space="preserve">plnění vzešlého na základě ukončené </w:t>
      </w:r>
      <w:r w:rsidRPr="00CE2FA6">
        <w:rPr>
          <w:rFonts w:ascii="Times New Roman" w:hAnsi="Times New Roman" w:cs="Times New Roman"/>
          <w:szCs w:val="20"/>
          <w:lang w:val="cs-CZ"/>
          <w:rPrChange w:id="65" w:author="Fričová Kateřina Ing." w:date="2016-12-12T16:07:00Z">
            <w:rPr/>
          </w:rPrChange>
        </w:rPr>
        <w:t>veřejné zakázky  „</w:t>
      </w:r>
      <w:del w:id="66" w:author="Fričová Kateřina Ing." w:date="2016-12-12T16:07:00Z">
        <w:r w:rsidRPr="00CE2FA6" w:rsidDel="00CE2FA6">
          <w:rPr>
            <w:rFonts w:ascii="Times New Roman" w:hAnsi="Times New Roman" w:cs="Times New Roman"/>
            <w:b/>
            <w:szCs w:val="20"/>
            <w:lang w:val="cs-CZ"/>
            <w:rPrChange w:id="67" w:author="Fričová Kateřina Ing." w:date="2016-12-12T16:07:00Z">
              <w:rPr>
                <w:rStyle w:val="Siln"/>
                <w:rFonts w:ascii="Times New Roman" w:hAnsi="Times New Roman" w:cs="Times New Roman"/>
                <w:szCs w:val="20"/>
                <w:lang w:val="cs-CZ"/>
              </w:rPr>
            </w:rPrChange>
          </w:rPr>
          <w:delText>Komplexní pozemkové úpravy</w:delText>
        </w:r>
      </w:del>
      <w:ins w:id="68" w:author="Fričová Kateřina Ing." w:date="2016-12-12T16:07:00Z">
        <w:r w:rsidR="00CE2FA6" w:rsidRPr="00CE2FA6">
          <w:rPr>
            <w:rFonts w:ascii="Times New Roman" w:hAnsi="Times New Roman" w:cs="Times New Roman"/>
            <w:b/>
            <w:szCs w:val="20"/>
            <w:lang w:val="cs-CZ"/>
            <w:rPrChange w:id="69" w:author="Fričová Kateřina Ing." w:date="2016-12-12T16:07:00Z">
              <w:rPr>
                <w:rStyle w:val="Siln"/>
                <w:rFonts w:ascii="Times New Roman" w:hAnsi="Times New Roman" w:cs="Times New Roman"/>
                <w:szCs w:val="20"/>
                <w:lang w:val="cs-CZ"/>
              </w:rPr>
            </w:rPrChange>
          </w:rPr>
          <w:t xml:space="preserve">KoPÚ </w:t>
        </w:r>
      </w:ins>
      <w:r w:rsidRPr="00CE2FA6">
        <w:rPr>
          <w:rFonts w:ascii="Times New Roman" w:hAnsi="Times New Roman" w:cs="Times New Roman"/>
          <w:b/>
          <w:szCs w:val="20"/>
          <w:lang w:val="cs-CZ"/>
          <w:rPrChange w:id="70" w:author="Fričová Kateřina Ing." w:date="2016-12-12T16:07:00Z">
            <w:rPr>
              <w:rStyle w:val="Siln"/>
              <w:rFonts w:ascii="Times New Roman" w:hAnsi="Times New Roman" w:cs="Times New Roman"/>
              <w:szCs w:val="20"/>
            </w:rPr>
          </w:rPrChange>
        </w:rPr>
        <w:t xml:space="preserve"> </w:t>
      </w:r>
      <w:ins w:id="71" w:author="Fričová Kateřina Ing." w:date="2016-12-12T16:07:00Z">
        <w:r w:rsidR="00CE2FA6" w:rsidRPr="00CE2FA6">
          <w:rPr>
            <w:rFonts w:ascii="Times New Roman" w:hAnsi="Times New Roman" w:cs="Times New Roman"/>
            <w:b/>
            <w:szCs w:val="20"/>
            <w:lang w:val="cs-CZ"/>
            <w:rPrChange w:id="72" w:author="Fričová Kateřina Ing." w:date="2016-12-12T16:07:00Z">
              <w:rPr>
                <w:rStyle w:val="Siln"/>
                <w:rFonts w:ascii="Times New Roman" w:hAnsi="Times New Roman" w:cs="Times New Roman"/>
                <w:szCs w:val="20"/>
              </w:rPr>
            </w:rPrChange>
          </w:rPr>
          <w:t xml:space="preserve">v </w:t>
        </w:r>
        <w:proofErr w:type="gramStart"/>
        <w:r w:rsidR="00CE2FA6" w:rsidRPr="00CE2FA6">
          <w:rPr>
            <w:rFonts w:ascii="Times New Roman" w:hAnsi="Times New Roman" w:cs="Times New Roman"/>
            <w:b/>
            <w:szCs w:val="20"/>
            <w:lang w:val="cs-CZ"/>
            <w:rPrChange w:id="73" w:author="Fričová Kateřina Ing." w:date="2016-12-12T16:07:00Z">
              <w:rPr>
                <w:rStyle w:val="Siln"/>
                <w:rFonts w:ascii="Times New Roman" w:hAnsi="Times New Roman" w:cs="Times New Roman"/>
                <w:szCs w:val="20"/>
              </w:rPr>
            </w:rPrChange>
          </w:rPr>
          <w:t>k.ú.</w:t>
        </w:r>
        <w:proofErr w:type="gramEnd"/>
        <w:r w:rsidR="00CE2FA6" w:rsidRPr="00CE2FA6">
          <w:rPr>
            <w:rFonts w:ascii="Times New Roman" w:hAnsi="Times New Roman" w:cs="Times New Roman"/>
            <w:b/>
            <w:szCs w:val="20"/>
            <w:lang w:val="cs-CZ"/>
            <w:rPrChange w:id="74" w:author="Fričová Kateřina Ing." w:date="2016-12-12T16:07:00Z">
              <w:rPr>
                <w:rStyle w:val="Siln"/>
                <w:rFonts w:ascii="Times New Roman" w:hAnsi="Times New Roman" w:cs="Times New Roman"/>
                <w:szCs w:val="20"/>
              </w:rPr>
            </w:rPrChange>
          </w:rPr>
          <w:t xml:space="preserve"> Tři Dvory</w:t>
        </w:r>
      </w:ins>
      <w:del w:id="75" w:author="Fričová Kateřina Ing." w:date="2016-12-12T16:07:00Z">
        <w:r w:rsidRPr="00CE2FA6" w:rsidDel="00CE2FA6">
          <w:rPr>
            <w:lang w:val="cs-CZ"/>
            <w:rPrChange w:id="76" w:author="Fričová Kateřina Ing." w:date="2016-12-12T16:07:00Z">
              <w:rPr>
                <w:rStyle w:val="Siln"/>
                <w:rFonts w:ascii="Times New Roman" w:hAnsi="Times New Roman" w:cs="Times New Roman"/>
                <w:szCs w:val="20"/>
              </w:rPr>
            </w:rPrChange>
          </w:rPr>
          <w:delText>......</w:delText>
        </w:r>
      </w:del>
      <w:r w:rsidRPr="00CE2FA6">
        <w:rPr>
          <w:rFonts w:ascii="Times New Roman" w:hAnsi="Times New Roman" w:cs="Times New Roman"/>
          <w:szCs w:val="20"/>
          <w:lang w:val="cs-CZ"/>
          <w:rPrChange w:id="77" w:author="Fričová Kateřina Ing." w:date="2016-12-12T16:07:00Z">
            <w:rPr>
              <w:lang w:val="cs-CZ"/>
            </w:rPr>
          </w:rPrChange>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 </w:t>
      </w:r>
      <w:ins w:id="78" w:author="Fričová Kateřina Ing." w:date="2016-12-12T16:08:00Z">
        <w:r w:rsidR="00CE2FA6" w:rsidRPr="00CE2FA6">
          <w:rPr>
            <w:rFonts w:ascii="Times New Roman" w:hAnsi="Times New Roman" w:cs="Times New Roman"/>
            <w:szCs w:val="20"/>
            <w:lang w:val="cs-CZ"/>
            <w:rPrChange w:id="79" w:author="Fričová Kateřina Ing." w:date="2016-12-12T16:08:00Z">
              <w:rPr>
                <w:rFonts w:ascii="Times New Roman" w:hAnsi="Times New Roman" w:cs="Times New Roman"/>
                <w:b/>
                <w:szCs w:val="20"/>
                <w:lang w:val="cs-CZ"/>
              </w:rPr>
            </w:rPrChange>
          </w:rPr>
          <w:t>Tři Dvory</w:t>
        </w:r>
      </w:ins>
      <w:del w:id="80" w:author="Fričová Kateřina Ing." w:date="2016-12-12T16:08:00Z">
        <w:r w:rsidRPr="00CE2FA6" w:rsidDel="00CE2FA6">
          <w:rPr>
            <w:rFonts w:ascii="Times New Roman" w:hAnsi="Times New Roman" w:cs="Times New Roman"/>
            <w:szCs w:val="20"/>
            <w:rPrChange w:id="81" w:author="Fričová Kateřina Ing." w:date="2016-12-12T16:08:00Z">
              <w:rPr>
                <w:rFonts w:ascii="Times New Roman" w:hAnsi="Times New Roman" w:cs="Times New Roman"/>
                <w:szCs w:val="20"/>
              </w:rPr>
            </w:rPrChange>
          </w:rPr>
          <w:delText>...</w:delText>
        </w:r>
      </w:del>
      <w:r w:rsidRPr="006F3D14">
        <w:rPr>
          <w:rFonts w:ascii="Times New Roman" w:hAnsi="Times New Roman" w:cs="Times New Roman"/>
          <w:szCs w:val="20"/>
        </w:rPr>
        <w:t xml:space="preserve"> </w:t>
      </w:r>
      <w:r w:rsidRPr="006F3D14">
        <w:rPr>
          <w:rFonts w:ascii="Times New Roman" w:hAnsi="Times New Roman" w:cs="Times New Roman"/>
          <w:szCs w:val="20"/>
          <w:lang w:val="cs-CZ"/>
        </w:rPr>
        <w:t>(dále jen „</w:t>
      </w:r>
      <w:r w:rsidRPr="006F3D14">
        <w:rPr>
          <w:rFonts w:ascii="Times New Roman" w:hAnsi="Times New Roman" w:cs="Times New Roman"/>
          <w:b/>
          <w:szCs w:val="20"/>
          <w:lang w:val="cs-CZ"/>
        </w:rPr>
        <w:t>KoPÚ</w:t>
      </w:r>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proofErr w:type="gramStart"/>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bude</w:t>
      </w:r>
      <w:proofErr w:type="gramEnd"/>
      <w:r w:rsidRPr="006F3D14">
        <w:rPr>
          <w:rFonts w:ascii="Times New Roman" w:hAnsi="Times New Roman" w:cs="Times New Roman"/>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Nabídka zhotovitele ze dne …</w:t>
      </w:r>
      <w:proofErr w:type="gramStart"/>
      <w:r w:rsidRPr="006F3D14">
        <w:rPr>
          <w:rFonts w:ascii="Times New Roman" w:hAnsi="Times New Roman" w:cs="Times New Roman"/>
          <w:szCs w:val="20"/>
          <w:lang w:val="cs-CZ"/>
        </w:rPr>
        <w:t>…</w:t>
      </w:r>
      <w:r w:rsidRPr="006F3D14">
        <w:rPr>
          <w:rFonts w:ascii="Times New Roman" w:hAnsi="Times New Roman" w:cs="Times New Roman"/>
          <w:szCs w:val="20"/>
        </w:rPr>
        <w:t>..</w:t>
      </w:r>
      <w:proofErr w:type="gramEnd"/>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rsidR="000F3508" w:rsidRPr="004F5C66" w:rsidRDefault="000F3508" w:rsidP="000F3508">
      <w:pPr>
        <w:pStyle w:val="Odstavecseseznamem"/>
        <w:numPr>
          <w:ilvl w:val="0"/>
          <w:numId w:val="0"/>
        </w:numPr>
        <w:ind w:left="1141"/>
        <w:rPr>
          <w:rFonts w:ascii="Times New Roman" w:hAnsi="Times New Roman" w:cs="Times New Roman"/>
          <w:lang w:val="cs-CZ"/>
        </w:rPr>
      </w:pP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Revize stávajícího ZPBP, </w:t>
      </w:r>
      <w:proofErr w:type="spellStart"/>
      <w:r w:rsidRPr="004F5C66">
        <w:rPr>
          <w:rFonts w:ascii="Times New Roman" w:hAnsi="Times New Roman" w:cs="Times New Roman"/>
          <w:lang w:val="cs-CZ"/>
        </w:rPr>
        <w:t>ZhB</w:t>
      </w:r>
      <w:proofErr w:type="spellEnd"/>
      <w:r w:rsidRPr="004F5C66">
        <w:rPr>
          <w:rFonts w:ascii="Times New Roman" w:hAnsi="Times New Roman" w:cs="Times New Roman"/>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w:t>
      </w:r>
      <w:proofErr w:type="spellStart"/>
      <w:r w:rsidRPr="004F5C66">
        <w:rPr>
          <w:rFonts w:ascii="Times New Roman" w:hAnsi="Times New Roman" w:cs="Times New Roman"/>
          <w:lang w:val="cs-CZ"/>
        </w:rPr>
        <w:t>Bpv</w:t>
      </w:r>
      <w:proofErr w:type="spellEnd"/>
      <w:r w:rsidRPr="004F5C66">
        <w:rPr>
          <w:rFonts w:ascii="Times New Roman" w:hAnsi="Times New Roman" w:cs="Times New Roman"/>
          <w:lang w:val="cs-CZ"/>
        </w:rPr>
        <w:t xml:space="preserve">). </w:t>
      </w:r>
    </w:p>
    <w:p w:rsidR="003F48E8" w:rsidRPr="004F5C66" w:rsidRDefault="003F48E8"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 se </w:t>
      </w:r>
      <w:proofErr w:type="spellStart"/>
      <w:r w:rsidRPr="004F5C66">
        <w:rPr>
          <w:rFonts w:ascii="Times New Roman" w:hAnsi="Times New Roman" w:cs="Times New Roman"/>
          <w:lang w:val="cs-CZ"/>
        </w:rPr>
        <w:t>vektorizace</w:t>
      </w:r>
      <w:proofErr w:type="spellEnd"/>
      <w:r w:rsidRPr="004F5C66">
        <w:rPr>
          <w:rFonts w:ascii="Times New Roman" w:hAnsi="Times New Roman" w:cs="Times New Roman"/>
          <w:lang w:val="cs-CZ"/>
        </w:rPr>
        <w:t xml:space="preserve"> vlastnické mapy v potřebném rozsahu (neprovádí se v </w:t>
      </w:r>
      <w:proofErr w:type="spellStart"/>
      <w:proofErr w:type="gramStart"/>
      <w:r w:rsidRPr="004F5C66">
        <w:rPr>
          <w:rFonts w:ascii="Times New Roman" w:hAnsi="Times New Roman" w:cs="Times New Roman"/>
          <w:lang w:val="cs-CZ"/>
        </w:rPr>
        <w:t>k.ú</w:t>
      </w:r>
      <w:proofErr w:type="spellEnd"/>
      <w:r w:rsidRPr="004F5C66">
        <w:rPr>
          <w:rFonts w:ascii="Times New Roman" w:hAnsi="Times New Roman" w:cs="Times New Roman"/>
          <w:lang w:val="cs-CZ"/>
        </w:rPr>
        <w:t>., kde</w:t>
      </w:r>
      <w:proofErr w:type="gramEnd"/>
      <w:r w:rsidRPr="004F5C66">
        <w:rPr>
          <w:rFonts w:ascii="Times New Roman" w:hAnsi="Times New Roman" w:cs="Times New Roman"/>
          <w:lang w:val="cs-CZ"/>
        </w:rPr>
        <w:t xml:space="preserve"> existuje DKM, KM-D a KMD</w:t>
      </w:r>
      <w:r w:rsidR="00FB29BF" w:rsidRPr="004F5C66">
        <w:rPr>
          <w:rFonts w:ascii="Times New Roman" w:hAnsi="Times New Roman" w:cs="Times New Roman"/>
          <w:lang w:val="cs-CZ"/>
        </w:rPr>
        <w:t xml:space="preserve"> nebo kde je již zpracovaná</w:t>
      </w:r>
      <w:r w:rsidRPr="004F5C66">
        <w:rPr>
          <w:rFonts w:ascii="Times New Roman" w:hAnsi="Times New Roman" w:cs="Times New Roman"/>
          <w:lang w:val="cs-CZ"/>
        </w:rPr>
        <w:t>).</w:t>
      </w:r>
    </w:p>
    <w:p w:rsidR="000669FB" w:rsidRPr="004F5C66" w:rsidRDefault="000669FB"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průběhu vlastnických hranic</w:t>
      </w:r>
      <w:r w:rsidR="0044572B" w:rsidRPr="004F5C66">
        <w:rPr>
          <w:rFonts w:ascii="Times New Roman" w:hAnsi="Times New Roman" w:cs="Times New Roman"/>
          <w:lang w:val="cs-CZ"/>
        </w:rPr>
        <w:t xml:space="preserve"> lesních</w:t>
      </w:r>
      <w:r w:rsidRPr="004F5C66">
        <w:rPr>
          <w:rFonts w:ascii="Times New Roman" w:hAnsi="Times New Roman" w:cs="Times New Roman"/>
          <w:lang w:val="cs-CZ"/>
        </w:rPr>
        <w:t xml:space="preserve"> pozemků</w:t>
      </w:r>
      <w:r w:rsidR="0044572B" w:rsidRPr="004F5C66">
        <w:rPr>
          <w:rFonts w:ascii="Times New Roman" w:hAnsi="Times New Roman" w:cs="Times New Roman"/>
          <w:lang w:val="cs-CZ"/>
        </w:rPr>
        <w:t xml:space="preserve">, </w:t>
      </w:r>
      <w:r w:rsidR="00561043" w:rsidRPr="004F5C66">
        <w:rPr>
          <w:rFonts w:ascii="Times New Roman" w:hAnsi="Times New Roman" w:cs="Times New Roman"/>
          <w:lang w:val="cs-CZ"/>
        </w:rPr>
        <w:t>zahrad a pozemků zast</w:t>
      </w:r>
      <w:r w:rsidR="003F48E8" w:rsidRPr="004F5C66">
        <w:rPr>
          <w:rFonts w:ascii="Times New Roman" w:hAnsi="Times New Roman" w:cs="Times New Roman"/>
          <w:lang w:val="cs-CZ"/>
        </w:rPr>
        <w:t>a</w:t>
      </w:r>
      <w:r w:rsidR="00561043" w:rsidRPr="004F5C66">
        <w:rPr>
          <w:rFonts w:ascii="Times New Roman" w:hAnsi="Times New Roman" w:cs="Times New Roman"/>
          <w:lang w:val="cs-CZ"/>
        </w:rPr>
        <w:t xml:space="preserve">věných </w:t>
      </w:r>
      <w:r w:rsidR="0044572B" w:rsidRPr="004F5C66">
        <w:rPr>
          <w:rFonts w:ascii="Times New Roman" w:hAnsi="Times New Roman" w:cs="Times New Roman"/>
          <w:lang w:val="cs-CZ"/>
        </w:rPr>
        <w:t>jako</w:t>
      </w:r>
      <w:r w:rsidR="00506D94" w:rsidRPr="004F5C66">
        <w:rPr>
          <w:rFonts w:ascii="Times New Roman" w:hAnsi="Times New Roman" w:cs="Times New Roman"/>
          <w:lang w:val="cs-CZ"/>
        </w:rPr>
        <w:t xml:space="preserve"> řešených, </w:t>
      </w:r>
      <w:r w:rsidRPr="004F5C66">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F5C66">
        <w:rPr>
          <w:rFonts w:ascii="Times New Roman" w:hAnsi="Times New Roman" w:cs="Times New Roman"/>
          <w:lang w:val="cs-CZ"/>
        </w:rPr>
        <w:t>dočasného/</w:t>
      </w:r>
      <w:r w:rsidRPr="004F5C66">
        <w:rPr>
          <w:rFonts w:ascii="Times New Roman" w:hAnsi="Times New Roman" w:cs="Times New Roman"/>
          <w:lang w:val="cs-CZ"/>
        </w:rPr>
        <w:t>trvalého označení lomových bodů, pokud průběh hranice odsouhlasí všichni pozvaní vlastníci.</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Zjišťování hranic obvodů KoPÚ a zjišťování hranic pozemků neřešených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w:t>
      </w:r>
      <w:del w:id="82" w:author="Fričová Kateřina Ing." w:date="2016-12-12T16:03:00Z">
        <w:r w:rsidRPr="004F5C66" w:rsidDel="009412FE">
          <w:rPr>
            <w:rFonts w:ascii="Times New Roman" w:hAnsi="Times New Roman" w:cs="Times New Roman"/>
            <w:lang w:val="cs-CZ"/>
          </w:rPr>
          <w:delText xml:space="preserve">2 </w:delText>
        </w:r>
      </w:del>
      <w:ins w:id="83" w:author="Fričová Kateřina Ing." w:date="2016-12-12T16:03:00Z">
        <w:r w:rsidR="009412FE">
          <w:rPr>
            <w:rFonts w:ascii="Times New Roman" w:hAnsi="Times New Roman" w:cs="Times New Roman"/>
            <w:lang w:val="cs-CZ"/>
          </w:rPr>
          <w:t>1</w:t>
        </w:r>
        <w:r w:rsidR="009412FE" w:rsidRPr="004F5C66">
          <w:rPr>
            <w:rFonts w:ascii="Times New Roman" w:hAnsi="Times New Roman" w:cs="Times New Roman"/>
            <w:lang w:val="cs-CZ"/>
          </w:rPr>
          <w:t xml:space="preserve"> </w:t>
        </w:r>
      </w:ins>
      <w:del w:id="84" w:author="Fričová Kateřina Ing." w:date="2016-12-12T16:03:00Z">
        <w:r w:rsidRPr="004F5C66" w:rsidDel="009412FE">
          <w:rPr>
            <w:rFonts w:ascii="Times New Roman" w:hAnsi="Times New Roman" w:cs="Times New Roman"/>
            <w:lang w:val="cs-CZ"/>
          </w:rPr>
          <w:delText xml:space="preserve">měsíců </w:delText>
        </w:r>
      </w:del>
      <w:ins w:id="85" w:author="Fričová Kateřina Ing." w:date="2016-12-12T16:03:00Z">
        <w:r w:rsidR="009412FE" w:rsidRPr="004F5C66">
          <w:rPr>
            <w:rFonts w:ascii="Times New Roman" w:hAnsi="Times New Roman" w:cs="Times New Roman"/>
            <w:lang w:val="cs-CZ"/>
          </w:rPr>
          <w:t>měsíc</w:t>
        </w:r>
        <w:r w:rsidR="009412FE">
          <w:rPr>
            <w:rFonts w:ascii="Times New Roman" w:hAnsi="Times New Roman" w:cs="Times New Roman"/>
            <w:lang w:val="cs-CZ"/>
          </w:rPr>
          <w:t>e</w:t>
        </w:r>
        <w:r w:rsidR="009412FE" w:rsidRPr="004F5C66">
          <w:rPr>
            <w:rFonts w:ascii="Times New Roman" w:hAnsi="Times New Roman" w:cs="Times New Roman"/>
            <w:lang w:val="cs-CZ"/>
          </w:rPr>
          <w:t xml:space="preserve"> </w:t>
        </w:r>
      </w:ins>
      <w:r w:rsidRPr="004F5C66">
        <w:rPr>
          <w:rFonts w:ascii="Times New Roman" w:hAnsi="Times New Roman" w:cs="Times New Roman"/>
          <w:lang w:val="cs-CZ"/>
        </w:rPr>
        <w:t>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rsidR="00354192" w:rsidRPr="004F5C66" w:rsidDel="00CE2FA6" w:rsidRDefault="00354192" w:rsidP="00187D94">
      <w:pPr>
        <w:pStyle w:val="Odstaveca"/>
        <w:ind w:left="1560" w:hanging="709"/>
        <w:rPr>
          <w:del w:id="86" w:author="Fričová Kateřina Ing." w:date="2016-12-12T16:09:00Z"/>
          <w:rFonts w:ascii="Times New Roman" w:hAnsi="Times New Roman" w:cs="Times New Roman"/>
          <w:lang w:val="cs-CZ"/>
        </w:rPr>
      </w:pPr>
      <w:del w:id="87" w:author="Fričová Kateřina Ing." w:date="2016-12-12T16:09:00Z">
        <w:r w:rsidRPr="004F5C66" w:rsidDel="00CE2FA6">
          <w:rPr>
            <w:rFonts w:ascii="Times New Roman" w:hAnsi="Times New Roman" w:cs="Times New Roman"/>
            <w:lang w:val="cs-CZ"/>
          </w:rPr>
          <w:delText>Vyhotovení podkladů pro případnou změnu katastrální hranice podle katastrální vyhlášky</w:delText>
        </w:r>
        <w:r w:rsidRPr="004F5C66" w:rsidDel="00CE2FA6">
          <w:rPr>
            <w:rFonts w:ascii="Times New Roman" w:hAnsi="Times New Roman" w:cs="Times New Roman"/>
          </w:rPr>
          <w:delText xml:space="preserve"> a jejich projednání s dotčenými obcemi</w:delText>
        </w:r>
        <w:r w:rsidRPr="004F5C66" w:rsidDel="00CE2FA6">
          <w:rPr>
            <w:rFonts w:ascii="Times New Roman" w:hAnsi="Times New Roman" w:cs="Times New Roman"/>
            <w:lang w:val="cs-CZ"/>
          </w:rPr>
          <w:delText xml:space="preserve">. </w:delText>
        </w:r>
      </w:del>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del w:id="88" w:author="Fričová Kateřina Ing." w:date="2016-12-12T16:09:00Z">
        <w:r w:rsidRPr="004F5C66" w:rsidDel="00CE2FA6">
          <w:rPr>
            <w:rFonts w:ascii="Times New Roman" w:hAnsi="Times New Roman" w:cs="Times New Roman"/>
          </w:rPr>
          <w:delText>,</w:delText>
        </w:r>
        <w:r w:rsidRPr="004F5C66" w:rsidDel="00CE2FA6">
          <w:rPr>
            <w:rFonts w:ascii="Times New Roman" w:hAnsi="Times New Roman" w:cs="Times New Roman"/>
            <w:lang w:val="cs-CZ"/>
          </w:rPr>
          <w:delText xml:space="preserve"> včetně </w:delText>
        </w:r>
        <w:r w:rsidRPr="004F5C66" w:rsidDel="00CE2FA6">
          <w:rPr>
            <w:rFonts w:ascii="Times New Roman" w:hAnsi="Times New Roman" w:cs="Times New Roman"/>
          </w:rPr>
          <w:delText xml:space="preserve">studie </w:delText>
        </w:r>
        <w:r w:rsidRPr="004F5C66" w:rsidDel="00CE2FA6">
          <w:rPr>
            <w:rFonts w:ascii="Times New Roman" w:hAnsi="Times New Roman" w:cs="Times New Roman"/>
            <w:lang w:val="cs-CZ"/>
          </w:rPr>
          <w:delText>odtokových poměrů</w:delText>
        </w:r>
      </w:del>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r w:rsidR="006F5C49" w:rsidRPr="004F5C66">
        <w:rPr>
          <w:rFonts w:ascii="Times New Roman" w:hAnsi="Times New Roman" w:cs="Times New Roman"/>
          <w:lang w:val="cs-CZ"/>
        </w:rPr>
        <w:t>Tato dokumentace b</w:t>
      </w:r>
      <w:r w:rsidR="008A1E2B" w:rsidRPr="004F5C66">
        <w:rPr>
          <w:rFonts w:ascii="Times New Roman" w:hAnsi="Times New Roman" w:cs="Times New Roman"/>
          <w:lang w:val="cs-CZ"/>
        </w:rPr>
        <w:t xml:space="preserve">ude předložena </w:t>
      </w:r>
      <w:del w:id="89" w:author="Fričová Kateřina Ing." w:date="2016-12-12T16:03:00Z">
        <w:r w:rsidR="008A1E2B" w:rsidRPr="004F5C66" w:rsidDel="009412FE">
          <w:rPr>
            <w:rFonts w:ascii="Times New Roman" w:hAnsi="Times New Roman" w:cs="Times New Roman"/>
            <w:lang w:val="cs-CZ"/>
          </w:rPr>
          <w:delText xml:space="preserve">x </w:delText>
        </w:r>
      </w:del>
      <w:ins w:id="90" w:author="Fričová Kateřina Ing." w:date="2016-12-12T16:03:00Z">
        <w:r w:rsidR="009412FE">
          <w:rPr>
            <w:rFonts w:ascii="Times New Roman" w:hAnsi="Times New Roman" w:cs="Times New Roman"/>
            <w:lang w:val="cs-CZ"/>
          </w:rPr>
          <w:t>3</w:t>
        </w:r>
        <w:r w:rsidR="009412FE" w:rsidRPr="004F5C66">
          <w:rPr>
            <w:rFonts w:ascii="Times New Roman" w:hAnsi="Times New Roman" w:cs="Times New Roman"/>
            <w:lang w:val="cs-CZ"/>
          </w:rPr>
          <w:t xml:space="preserve"> </w:t>
        </w:r>
      </w:ins>
      <w:r w:rsidR="008A1E2B" w:rsidRPr="004F5C66">
        <w:rPr>
          <w:rFonts w:ascii="Times New Roman" w:hAnsi="Times New Roman" w:cs="Times New Roman"/>
          <w:lang w:val="cs-CZ"/>
        </w:rPr>
        <w:t xml:space="preserve">měsíce před stanoveným termínem ukončení dílčí </w:t>
      </w:r>
      <w:r w:rsidR="00565450" w:rsidRPr="004F5C66">
        <w:rPr>
          <w:rFonts w:ascii="Times New Roman" w:hAnsi="Times New Roman" w:cs="Times New Roman"/>
          <w:lang w:val="cs-CZ"/>
        </w:rPr>
        <w:t>části 3.</w:t>
      </w:r>
      <w:r w:rsidR="009E46D6" w:rsidRPr="004F5C66">
        <w:rPr>
          <w:rFonts w:ascii="Times New Roman" w:hAnsi="Times New Roman" w:cs="Times New Roman"/>
          <w:lang w:val="cs-CZ"/>
        </w:rPr>
        <w:t>4.</w:t>
      </w:r>
      <w:r w:rsidR="0001770C" w:rsidRPr="004F5C66">
        <w:rPr>
          <w:rFonts w:ascii="Times New Roman" w:hAnsi="Times New Roman" w:cs="Times New Roman"/>
          <w:lang w:val="cs-CZ"/>
        </w:rPr>
        <w:t>5.</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ins w:id="91" w:author="Fričová Kateřina Ing." w:date="2016-12-12T16:04:00Z">
        <w:r w:rsidR="009412FE">
          <w:rPr>
            <w:rFonts w:ascii="Times New Roman" w:hAnsi="Times New Roman" w:cs="Times New Roman"/>
            <w:lang w:val="cs-CZ"/>
          </w:rPr>
          <w:t xml:space="preserve"> Ocenění podle § 8 odst. 3 zákona provede zhotovitel.</w:t>
        </w:r>
      </w:ins>
    </w:p>
    <w:p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w:t>
      </w:r>
      <w:proofErr w:type="gramStart"/>
      <w:r w:rsidR="0017606A" w:rsidRPr="004F5C66">
        <w:rPr>
          <w:rFonts w:ascii="Times New Roman" w:hAnsi="Times New Roman" w:cs="Times New Roman"/>
        </w:rPr>
        <w:t>3.5</w:t>
      </w:r>
      <w:proofErr w:type="gramEnd"/>
      <w:r w:rsidR="0017606A" w:rsidRPr="004F5C66">
        <w:rPr>
          <w:rFonts w:ascii="Times New Roman" w:hAnsi="Times New Roman" w:cs="Times New Roman"/>
        </w:rPr>
        <w:t>.</w:t>
      </w:r>
      <w:proofErr w:type="gramStart"/>
      <w:r w:rsidR="0017606A" w:rsidRPr="004F5C66">
        <w:rPr>
          <w:rFonts w:ascii="Times New Roman" w:hAnsi="Times New Roman" w:cs="Times New Roman"/>
        </w:rPr>
        <w:t>i.</w:t>
      </w:r>
      <w:proofErr w:type="gramEnd"/>
      <w:r w:rsidR="0017606A" w:rsidRPr="004F5C66">
        <w:rPr>
          <w:rFonts w:ascii="Times New Roman" w:hAnsi="Times New Roman" w:cs="Times New Roman"/>
        </w:rPr>
        <w:t>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w:t>
      </w:r>
      <w:proofErr w:type="spellStart"/>
      <w:r w:rsidR="00354192" w:rsidRPr="004F5C66">
        <w:rPr>
          <w:rFonts w:ascii="Times New Roman" w:hAnsi="Times New Roman" w:cs="Times New Roman"/>
          <w:lang w:val="cs-CZ"/>
        </w:rPr>
        <w:t>průlehy</w:t>
      </w:r>
      <w:proofErr w:type="spellEnd"/>
      <w:r w:rsidR="00354192" w:rsidRPr="004F5C66">
        <w:rPr>
          <w:rFonts w:ascii="Times New Roman" w:hAnsi="Times New Roman" w:cs="Times New Roman"/>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rsidR="00CA3A35" w:rsidRPr="004F5C66" w:rsidRDefault="00CA3A35" w:rsidP="00CA3A35">
      <w:pPr>
        <w:pStyle w:val="Odstavec111"/>
        <w:numPr>
          <w:ilvl w:val="0"/>
          <w:numId w:val="0"/>
        </w:numPr>
        <w:ind w:left="2347"/>
        <w:rPr>
          <w:rFonts w:ascii="Times New Roman" w:hAnsi="Times New Roman" w:cs="Times New Roman"/>
          <w:lang w:val="cs-CZ"/>
        </w:rPr>
      </w:pPr>
    </w:p>
    <w:p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rsidR="003C56D3" w:rsidRPr="006F3D14" w:rsidRDefault="003C56D3" w:rsidP="0047180D">
      <w:pPr>
        <w:pStyle w:val="Odstavec111"/>
        <w:numPr>
          <w:ilvl w:val="0"/>
          <w:numId w:val="0"/>
        </w:numPr>
        <w:rPr>
          <w:rFonts w:ascii="Times New Roman" w:hAnsi="Times New Roman" w:cs="Times New Roman"/>
          <w:szCs w:val="20"/>
          <w:lang w:val="cs-CZ"/>
        </w:rPr>
      </w:pP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6F3D14">
        <w:rPr>
          <w:rFonts w:ascii="Times New Roman" w:hAnsi="Times New Roman" w:cs="Times New Roman"/>
          <w:szCs w:val="20"/>
          <w:lang w:val="cs-CZ"/>
        </w:rPr>
        <w:t>xls</w:t>
      </w:r>
      <w:proofErr w:type="spellEnd"/>
      <w:r w:rsidRPr="006F3D14">
        <w:rPr>
          <w:rFonts w:ascii="Times New Roman" w:hAnsi="Times New Roman" w:cs="Times New Roman"/>
          <w:szCs w:val="20"/>
          <w:lang w:val="cs-CZ"/>
        </w:rPr>
        <w:t xml:space="preserve">(x) nebo kompatibilní s programem Excel. Seznam parcel řešených v obvodu KoPÚ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bude předán ve formátu *.</w:t>
      </w:r>
      <w:proofErr w:type="spellStart"/>
      <w:r w:rsidRPr="006F3D14">
        <w:rPr>
          <w:rFonts w:ascii="Times New Roman" w:hAnsi="Times New Roman" w:cs="Times New Roman"/>
          <w:szCs w:val="20"/>
          <w:lang w:val="cs-CZ"/>
        </w:rPr>
        <w:t>csv</w:t>
      </w:r>
      <w:proofErr w:type="spellEnd"/>
      <w:r w:rsidRPr="006F3D14">
        <w:rPr>
          <w:rFonts w:ascii="Times New Roman" w:hAnsi="Times New Roman" w:cs="Times New Roman"/>
          <w:szCs w:val="20"/>
          <w:lang w:val="cs-CZ"/>
        </w:rPr>
        <w:t>. Všechny požadované výstupy bude zhotovitel povinen předat objednateli rovněž ve formátu *.</w:t>
      </w:r>
      <w:proofErr w:type="spellStart"/>
      <w:r w:rsidRPr="006F3D14">
        <w:rPr>
          <w:rFonts w:ascii="Times New Roman" w:hAnsi="Times New Roman" w:cs="Times New Roman"/>
          <w:szCs w:val="20"/>
          <w:lang w:val="cs-CZ"/>
        </w:rPr>
        <w:t>pdf</w:t>
      </w:r>
      <w:proofErr w:type="spellEnd"/>
      <w:r w:rsidRPr="006F3D14">
        <w:rPr>
          <w:rFonts w:ascii="Times New Roman" w:hAnsi="Times New Roman" w:cs="Times New Roman"/>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w:t>
      </w:r>
      <w:proofErr w:type="spellStart"/>
      <w:r w:rsidRPr="006F3D14">
        <w:rPr>
          <w:rFonts w:ascii="Times New Roman" w:hAnsi="Times New Roman" w:cs="Times New Roman"/>
          <w:szCs w:val="20"/>
          <w:lang w:val="cs-CZ"/>
        </w:rPr>
        <w:t>dgn</w:t>
      </w:r>
      <w:proofErr w:type="spellEnd"/>
      <w:r w:rsidRPr="006F3D14">
        <w:rPr>
          <w:rFonts w:ascii="Times New Roman" w:hAnsi="Times New Roman" w:cs="Times New Roman"/>
          <w:szCs w:val="20"/>
        </w:rPr>
        <w:t xml:space="preserve"> </w:t>
      </w:r>
      <w:proofErr w:type="gramStart"/>
      <w:r w:rsidRPr="006F3D14">
        <w:rPr>
          <w:rFonts w:ascii="Times New Roman" w:hAnsi="Times New Roman" w:cs="Times New Roman"/>
          <w:szCs w:val="20"/>
        </w:rPr>
        <w:t xml:space="preserve">nebo </w:t>
      </w:r>
      <w:r w:rsidRPr="006F3D14">
        <w:rPr>
          <w:rFonts w:ascii="Times New Roman" w:hAnsi="Times New Roman" w:cs="Times New Roman"/>
          <w:szCs w:val="20"/>
          <w:lang w:val="cs-CZ"/>
        </w:rPr>
        <w:t>*.</w:t>
      </w:r>
      <w:proofErr w:type="spellStart"/>
      <w:r w:rsidRPr="006F3D14">
        <w:rPr>
          <w:rFonts w:ascii="Times New Roman" w:hAnsi="Times New Roman" w:cs="Times New Roman"/>
          <w:szCs w:val="20"/>
          <w:lang w:val="cs-CZ"/>
        </w:rPr>
        <w:t>vyk</w:t>
      </w:r>
      <w:proofErr w:type="spellEnd"/>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proofErr w:type="gramStart"/>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w:t>
      </w:r>
      <w:proofErr w:type="gramEnd"/>
      <w:r w:rsidRPr="006F3D14">
        <w:rPr>
          <w:rFonts w:ascii="Times New Roman" w:hAnsi="Times New Roman" w:cs="Times New Roman"/>
          <w:szCs w:val="20"/>
          <w:lang w:val="cs-CZ"/>
        </w:rPr>
        <w:t xml:space="preserve"> počtu vyhotovení a formě</w:t>
      </w:r>
      <w:r w:rsidRPr="006F3D14">
        <w:rPr>
          <w:rFonts w:ascii="Times New Roman" w:hAnsi="Times New Roman" w:cs="Times New Roman"/>
          <w:szCs w:val="20"/>
        </w:rPr>
        <w:t>:</w:t>
      </w:r>
    </w:p>
    <w:p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ins w:id="92" w:author="Fričová Kateřina Ing." w:date="2016-12-12T16:04:00Z">
        <w:r w:rsidR="009412FE" w:rsidRPr="006F3D14">
          <w:rPr>
            <w:rFonts w:ascii="Times New Roman" w:hAnsi="Times New Roman" w:cs="Times New Roman"/>
            <w:szCs w:val="20"/>
            <w:lang w:val="cs-CZ"/>
          </w:rPr>
          <w:t xml:space="preserve">Pobočky </w:t>
        </w:r>
        <w:r w:rsidR="009412FE">
          <w:rPr>
            <w:rFonts w:ascii="Times New Roman" w:hAnsi="Times New Roman" w:cs="Times New Roman"/>
            <w:szCs w:val="20"/>
            <w:lang w:val="cs-CZ"/>
          </w:rPr>
          <w:t>Kolín</w:t>
        </w:r>
        <w:r w:rsidR="009412FE" w:rsidRPr="006F3D14">
          <w:rPr>
            <w:rFonts w:ascii="Times New Roman" w:hAnsi="Times New Roman" w:cs="Times New Roman"/>
            <w:szCs w:val="20"/>
            <w:lang w:val="cs-CZ"/>
          </w:rPr>
          <w:t xml:space="preserve">, adresa </w:t>
        </w:r>
        <w:r w:rsidR="009412FE" w:rsidRPr="006B1991">
          <w:rPr>
            <w:rFonts w:ascii="Times New Roman" w:hAnsi="Times New Roman"/>
            <w:sz w:val="24"/>
          </w:rPr>
          <w:t>Karlovo náměstí 45, 280 02 Kolín</w:t>
        </w:r>
      </w:ins>
      <w:del w:id="93" w:author="Fričová Kateřina Ing." w:date="2016-12-12T16:04:00Z">
        <w:r w:rsidRPr="006F3D14" w:rsidDel="009412FE">
          <w:rPr>
            <w:rFonts w:ascii="Times New Roman" w:hAnsi="Times New Roman" w:cs="Times New Roman"/>
            <w:szCs w:val="20"/>
            <w:lang w:val="cs-CZ"/>
          </w:rPr>
          <w:delText>Pobočky ……, adresa ……</w:delText>
        </w:r>
        <w:r w:rsidRPr="006F3D14" w:rsidDel="009412FE">
          <w:rPr>
            <w:rFonts w:ascii="Times New Roman" w:hAnsi="Times New Roman" w:cs="Times New Roman"/>
            <w:szCs w:val="20"/>
          </w:rPr>
          <w:delText xml:space="preserve"> </w:delText>
        </w:r>
      </w:del>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že ve lhůtě podle čl. </w:t>
      </w:r>
      <w:proofErr w:type="gramStart"/>
      <w:r w:rsidRPr="006F3D14">
        <w:rPr>
          <w:rFonts w:ascii="Times New Roman" w:hAnsi="Times New Roman" w:cs="Times New Roman"/>
          <w:szCs w:val="20"/>
          <w:lang w:val="cs-CZ"/>
        </w:rPr>
        <w:t>5.4. neobdrží</w:t>
      </w:r>
      <w:proofErr w:type="gramEnd"/>
      <w:r w:rsidRPr="006F3D14">
        <w:rPr>
          <w:rFonts w:ascii="Times New Roman" w:hAnsi="Times New Roman" w:cs="Times New Roman"/>
          <w:szCs w:val="20"/>
          <w:lang w:val="cs-CZ"/>
        </w:rPr>
        <w:t xml:space="preserve">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xml:space="preserve">, předané podle čl. </w:t>
      </w:r>
      <w:proofErr w:type="gramStart"/>
      <w:r w:rsidR="004D27E0" w:rsidRPr="006F3D14">
        <w:rPr>
          <w:rFonts w:ascii="Times New Roman" w:hAnsi="Times New Roman" w:cs="Times New Roman"/>
          <w:szCs w:val="20"/>
          <w:lang w:val="cs-CZ"/>
        </w:rPr>
        <w:t>5.7.</w:t>
      </w:r>
      <w:r w:rsidRPr="006F3D14">
        <w:rPr>
          <w:rFonts w:ascii="Times New Roman" w:hAnsi="Times New Roman" w:cs="Times New Roman"/>
          <w:szCs w:val="20"/>
          <w:lang w:val="cs-CZ"/>
        </w:rPr>
        <w:t xml:space="preserve"> má</w:t>
      </w:r>
      <w:proofErr w:type="gramEnd"/>
      <w:r w:rsidRPr="006F3D14">
        <w:rPr>
          <w:rFonts w:ascii="Times New Roman" w:hAnsi="Times New Roman" w:cs="Times New Roman"/>
          <w:szCs w:val="20"/>
          <w:lang w:val="cs-CZ"/>
        </w:rPr>
        <w:t xml:space="preserve">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w:t>
      </w:r>
      <w:proofErr w:type="gramStart"/>
      <w:r w:rsidRPr="006F3D14">
        <w:rPr>
          <w:rFonts w:ascii="Times New Roman" w:hAnsi="Times New Roman" w:cs="Times New Roman"/>
          <w:szCs w:val="20"/>
          <w:lang w:val="cs-CZ"/>
        </w:rPr>
        <w:t>8.3. bude</w:t>
      </w:r>
      <w:proofErr w:type="gramEnd"/>
      <w:r w:rsidRPr="006F3D14">
        <w:rPr>
          <w:rFonts w:ascii="Times New Roman" w:hAnsi="Times New Roman" w:cs="Times New Roman"/>
          <w:szCs w:val="20"/>
          <w:lang w:val="cs-CZ"/>
        </w:rPr>
        <w:t xml:space="preserve"> uplatněna v případě, že dílo odevzdané podle čl. 5.7. bude vykazovat opět vady a nedodělky. </w:t>
      </w:r>
    </w:p>
    <w:p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rsidR="00CF0F21" w:rsidRPr="006F3D14" w:rsidRDefault="00CF0F21" w:rsidP="00CF0F21">
      <w:pPr>
        <w:pStyle w:val="Odstavec111"/>
        <w:numPr>
          <w:ilvl w:val="0"/>
          <w:numId w:val="0"/>
        </w:numPr>
        <w:ind w:left="1418"/>
        <w:rPr>
          <w:rFonts w:ascii="Times New Roman" w:hAnsi="Times New Roman" w:cs="Times New Roman"/>
          <w:szCs w:val="20"/>
          <w:lang w:val="cs-CZ"/>
        </w:rPr>
      </w:pPr>
    </w:p>
    <w:p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 xml:space="preserve">v souladu s odstavcem </w:t>
      </w:r>
      <w:proofErr w:type="gramStart"/>
      <w:r w:rsidR="00354192" w:rsidRPr="006F3D14">
        <w:rPr>
          <w:rFonts w:ascii="Times New Roman" w:hAnsi="Times New Roman" w:cs="Times New Roman"/>
          <w:szCs w:val="20"/>
        </w:rPr>
        <w:t>6.2. nebo</w:t>
      </w:r>
      <w:proofErr w:type="gramEnd"/>
      <w:r w:rsidR="00354192" w:rsidRPr="006F3D14">
        <w:rPr>
          <w:rFonts w:ascii="Times New Roman" w:hAnsi="Times New Roman" w:cs="Times New Roman"/>
          <w:szCs w:val="20"/>
        </w:rPr>
        <w:t xml:space="preserve">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8501E7">
        <w:rPr>
          <w:rFonts w:ascii="Times New Roman" w:hAnsi="Times New Roman" w:cs="Times New Roman"/>
          <w:szCs w:val="20"/>
        </w:rPr>
        <w:t>změny závazku ze smlouvy</w:t>
      </w:r>
      <w:r w:rsidR="008501E7" w:rsidRPr="006F3D14">
        <w:rPr>
          <w:rFonts w:ascii="Times New Roman" w:hAnsi="Times New Roman" w:cs="Times New Roman"/>
          <w:szCs w:val="20"/>
        </w:rPr>
        <w:t xml:space="preserve"> </w:t>
      </w:r>
      <w:r w:rsidRPr="006F3D14">
        <w:rPr>
          <w:rFonts w:ascii="Times New Roman" w:hAnsi="Times New Roman" w:cs="Times New Roman"/>
          <w:szCs w:val="20"/>
        </w:rPr>
        <w:t>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w:t>
      </w:r>
      <w:proofErr w:type="spellStart"/>
      <w:r w:rsidRPr="006F3D14">
        <w:rPr>
          <w:rFonts w:ascii="Times New Roman" w:hAnsi="Times New Roman" w:cs="Times New Roman"/>
          <w:szCs w:val="20"/>
          <w:lang w:val="cs-CZ"/>
        </w:rPr>
        <w:t>bm</w:t>
      </w:r>
      <w:proofErr w:type="spellEnd"/>
      <w:r w:rsidRPr="006F3D14">
        <w:rPr>
          <w:rFonts w:ascii="Times New Roman" w:hAnsi="Times New Roman" w:cs="Times New Roman"/>
          <w:szCs w:val="20"/>
          <w:lang w:val="cs-CZ"/>
        </w:rPr>
        <w:t xml:space="preserve">,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rsidR="00354192" w:rsidRPr="009412FE" w:rsidRDefault="00354192">
      <w:pPr>
        <w:pStyle w:val="Odstavecseseznamem"/>
        <w:ind w:left="709" w:hanging="709"/>
        <w:rPr>
          <w:rFonts w:ascii="Times New Roman" w:hAnsi="Times New Roman" w:cs="Times New Roman"/>
          <w:szCs w:val="20"/>
          <w:rPrChange w:id="94" w:author="Fričová Kateřina Ing." w:date="2016-12-12T16:05:00Z">
            <w:rPr/>
          </w:rPrChange>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ins w:id="95" w:author="Fričová Kateřina Ing." w:date="2016-12-12T16:05:00Z">
        <w:r w:rsidR="009412FE">
          <w:rPr>
            <w:rFonts w:ascii="Times New Roman" w:hAnsi="Times New Roman" w:cs="Times New Roman"/>
            <w:szCs w:val="20"/>
          </w:rPr>
          <w:t xml:space="preserve">Pobočka Kolín, </w:t>
        </w:r>
        <w:r w:rsidR="009412FE" w:rsidRPr="006B1991">
          <w:rPr>
            <w:rFonts w:ascii="Times New Roman" w:hAnsi="Times New Roman"/>
            <w:sz w:val="24"/>
          </w:rPr>
          <w:t xml:space="preserve">Karlovo náměstí 45, </w:t>
        </w:r>
        <w:r w:rsidR="009412FE">
          <w:rPr>
            <w:rFonts w:ascii="Times New Roman" w:hAnsi="Times New Roman"/>
            <w:sz w:val="24"/>
          </w:rPr>
          <w:t>280 </w:t>
        </w:r>
        <w:r w:rsidR="009412FE" w:rsidRPr="006B1991">
          <w:rPr>
            <w:rFonts w:ascii="Times New Roman" w:hAnsi="Times New Roman"/>
            <w:sz w:val="24"/>
          </w:rPr>
          <w:t>02 Kolín</w:t>
        </w:r>
        <w:r w:rsidR="009412FE" w:rsidRPr="006F3D14">
          <w:rPr>
            <w:rFonts w:ascii="Times New Roman" w:hAnsi="Times New Roman" w:cs="Times New Roman"/>
            <w:szCs w:val="20"/>
          </w:rPr>
          <w:t>.</w:t>
        </w:r>
      </w:ins>
      <w:del w:id="96" w:author="Fričová Kateřina Ing." w:date="2016-12-12T16:05:00Z">
        <w:r w:rsidR="000669FB" w:rsidRPr="009412FE" w:rsidDel="009412FE">
          <w:rPr>
            <w:rFonts w:ascii="Times New Roman" w:hAnsi="Times New Roman" w:cs="Times New Roman"/>
            <w:szCs w:val="20"/>
            <w:rPrChange w:id="97" w:author="Fričová Kateřina Ing." w:date="2016-12-12T16:05:00Z">
              <w:rPr/>
            </w:rPrChange>
          </w:rPr>
          <w:delText>.....................................</w:delText>
        </w:r>
      </w:del>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 xml:space="preserve">den prodlení po uplynutí lhůty dohodnuté podle odstavce </w:t>
      </w:r>
      <w:proofErr w:type="gramStart"/>
      <w:r w:rsidRPr="006F3D14">
        <w:rPr>
          <w:rFonts w:ascii="Times New Roman" w:hAnsi="Times New Roman" w:cs="Times New Roman"/>
          <w:szCs w:val="20"/>
          <w:lang w:val="cs-CZ"/>
        </w:rPr>
        <w:t>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této</w:t>
      </w:r>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smlouvy.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Vznik některé ze skutečností uvedených v odstavci </w:t>
      </w:r>
      <w:proofErr w:type="gramStart"/>
      <w:r w:rsidRPr="006F3D14">
        <w:rPr>
          <w:rFonts w:ascii="Times New Roman" w:hAnsi="Times New Roman" w:cs="Times New Roman"/>
          <w:szCs w:val="20"/>
          <w:lang w:val="cs-CZ"/>
        </w:rPr>
        <w:t>9.5. je</w:t>
      </w:r>
      <w:proofErr w:type="gramEnd"/>
      <w:r w:rsidRPr="006F3D14">
        <w:rPr>
          <w:rFonts w:ascii="Times New Roman" w:hAnsi="Times New Roman" w:cs="Times New Roman"/>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del w:id="98" w:author="Fričová Kateřina Ing." w:date="2016-12-12T16:10:00Z">
        <w:r w:rsidRPr="006F3D14" w:rsidDel="002656EE">
          <w:rPr>
            <w:rFonts w:ascii="Times New Roman" w:hAnsi="Times New Roman" w:cs="Times New Roman"/>
            <w:szCs w:val="20"/>
          </w:rPr>
          <w:delText xml:space="preserve">…... </w:delText>
        </w:r>
      </w:del>
      <w:ins w:id="99" w:author="Fričová Kateřina Ing." w:date="2016-12-12T16:10:00Z">
        <w:r w:rsidR="002656EE">
          <w:rPr>
            <w:rFonts w:ascii="Times New Roman" w:hAnsi="Times New Roman" w:cs="Times New Roman"/>
            <w:szCs w:val="20"/>
          </w:rPr>
          <w:t>75 000</w:t>
        </w:r>
        <w:r w:rsidR="002656EE" w:rsidRPr="006F3D14">
          <w:rPr>
            <w:rFonts w:ascii="Times New Roman" w:hAnsi="Times New Roman" w:cs="Times New Roman"/>
            <w:szCs w:val="20"/>
          </w:rPr>
          <w:t xml:space="preserve"> </w:t>
        </w:r>
      </w:ins>
      <w:r w:rsidRPr="006F3D14">
        <w:rPr>
          <w:rFonts w:ascii="Times New Roman" w:hAnsi="Times New Roman" w:cs="Times New Roman"/>
          <w:szCs w:val="20"/>
        </w:rPr>
        <w:t>Kč (slovy</w:t>
      </w:r>
      <w:ins w:id="100" w:author="Fričová Kateřina Ing." w:date="2016-12-12T16:10:00Z">
        <w:r w:rsidR="002656EE">
          <w:rPr>
            <w:rFonts w:ascii="Times New Roman" w:hAnsi="Times New Roman" w:cs="Times New Roman"/>
            <w:szCs w:val="20"/>
          </w:rPr>
          <w:t xml:space="preserve"> Sedmdesátpěttisíc</w:t>
        </w:r>
      </w:ins>
      <w:del w:id="101" w:author="Fričová Kateřina Ing." w:date="2016-12-12T16:10:00Z">
        <w:r w:rsidRPr="006F3D14" w:rsidDel="002656EE">
          <w:rPr>
            <w:rFonts w:ascii="Times New Roman" w:hAnsi="Times New Roman" w:cs="Times New Roman"/>
            <w:szCs w:val="20"/>
          </w:rPr>
          <w:delText xml:space="preserve"> …...</w:delText>
        </w:r>
      </w:del>
      <w:r w:rsidRPr="006F3D14">
        <w:rPr>
          <w:rFonts w:ascii="Times New Roman" w:hAnsi="Times New Roman" w:cs="Times New Roman"/>
          <w:szCs w:val="20"/>
        </w:rPr>
        <w:t xml:space="preserve"> korun českých) za každý jednotlivý prokázaný případ porušení povinnosti. Smluvní pokuta je splatná do 15 kalendářních dnů ode dne obdržení vyúčtování smluvní pokuty objednatelem. Zap</w:t>
      </w:r>
      <w:bookmarkStart w:id="102" w:name="_GoBack"/>
      <w:bookmarkEnd w:id="102"/>
      <w:r w:rsidRPr="006F3D14">
        <w:rPr>
          <w:rFonts w:ascii="Times New Roman" w:hAnsi="Times New Roman" w:cs="Times New Roman"/>
          <w:szCs w:val="20"/>
        </w:rPr>
        <w:t>lacením smluvní pokuty není dotčen nárok objednatele na náhradu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w:t>
      </w:r>
      <w:proofErr w:type="gramStart"/>
      <w:r w:rsidRPr="006F3D14">
        <w:rPr>
          <w:rFonts w:ascii="Times New Roman" w:hAnsi="Times New Roman" w:cs="Times New Roman"/>
          <w:szCs w:val="20"/>
        </w:rPr>
        <w:t>j. ...... Kč</w:t>
      </w:r>
      <w:proofErr w:type="gramEnd"/>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bude / nebude podílet </w:t>
      </w:r>
      <w:r w:rsidR="00745C7F" w:rsidRPr="006F3D14">
        <w:rPr>
          <w:rFonts w:ascii="Times New Roman" w:hAnsi="Times New Roman" w:cs="Times New Roman"/>
          <w:szCs w:val="20"/>
        </w:rPr>
        <w:t>pod</w:t>
      </w:r>
      <w:r w:rsidR="00242212" w:rsidRPr="006F3D14">
        <w:rPr>
          <w:rFonts w:ascii="Times New Roman" w:hAnsi="Times New Roman" w:cs="Times New Roman"/>
          <w:szCs w:val="20"/>
        </w:rPr>
        <w:t>zhotovitel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 xml:space="preserve">zhotovitele. Pokud ano, pak prostřednictvím </w:t>
      </w:r>
      <w:r w:rsidR="00745C7F" w:rsidRPr="006F3D14">
        <w:rPr>
          <w:rFonts w:ascii="Times New Roman" w:hAnsi="Times New Roman" w:cs="Times New Roman"/>
          <w:szCs w:val="20"/>
        </w:rPr>
        <w:t>pod</w:t>
      </w:r>
      <w:r w:rsidR="00242212" w:rsidRPr="0018058C">
        <w:rPr>
          <w:rFonts w:ascii="Times New Roman" w:hAnsi="Times New Roman" w:cs="Times New Roman"/>
          <w:szCs w:val="20"/>
        </w:rPr>
        <w:t>zhotovitel</w:t>
      </w:r>
      <w:r w:rsidR="00EB3D49" w:rsidRPr="006F3D14">
        <w:rPr>
          <w:rFonts w:ascii="Times New Roman" w:hAnsi="Times New Roman" w:cs="Times New Roman"/>
          <w:szCs w:val="20"/>
        </w:rPr>
        <w:t>e</w:t>
      </w:r>
      <w:r w:rsidR="00745C7F" w:rsidRPr="006F3D14">
        <w:rPr>
          <w:rFonts w:ascii="Times New Roman" w:hAnsi="Times New Roman" w:cs="Times New Roman"/>
          <w:szCs w:val="20"/>
        </w:rPr>
        <w:t xml:space="preserve"> </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C36BE3" w:rsidRPr="006F3D14">
        <w:rPr>
          <w:rFonts w:ascii="Times New Roman" w:eastAsia="Calibri" w:hAnsi="Times New Roman" w:cs="Times New Roman"/>
          <w:szCs w:val="20"/>
          <w:lang w:val="cs-CZ" w:eastAsia="en-US"/>
        </w:rPr>
        <w:t>pod</w:t>
      </w:r>
      <w:r w:rsidRPr="006F3D14">
        <w:rPr>
          <w:rFonts w:ascii="Times New Roman" w:eastAsia="Calibri" w:hAnsi="Times New Roman" w:cs="Times New Roman"/>
          <w:szCs w:val="20"/>
          <w:lang w:val="cs-CZ" w:eastAsia="en-US"/>
        </w:rPr>
        <w:t xml:space="preserve">dodávkou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 xml:space="preserve">Zhotovitel je povinen ve všech </w:t>
      </w:r>
      <w:proofErr w:type="spellStart"/>
      <w:r w:rsidRPr="006F3D14">
        <w:rPr>
          <w:rFonts w:ascii="Times New Roman" w:eastAsia="Calibri" w:hAnsi="Times New Roman" w:cs="Times New Roman"/>
          <w:szCs w:val="20"/>
          <w:lang w:val="x-none" w:eastAsia="en-US"/>
        </w:rPr>
        <w:t>podzhotovitelských</w:t>
      </w:r>
      <w:proofErr w:type="spellEnd"/>
      <w:r w:rsidRPr="006F3D14">
        <w:rPr>
          <w:rFonts w:ascii="Times New Roman" w:eastAsia="Calibri" w:hAnsi="Times New Roman" w:cs="Times New Roman"/>
          <w:szCs w:val="20"/>
          <w:lang w:val="x-none" w:eastAsia="en-US"/>
        </w:rPr>
        <w:t xml:space="preserve"> smlouvách zajistit závazek </w:t>
      </w:r>
      <w:proofErr w:type="spellStart"/>
      <w:r w:rsidRPr="006F3D14">
        <w:rPr>
          <w:rFonts w:ascii="Times New Roman" w:eastAsia="Calibri" w:hAnsi="Times New Roman" w:cs="Times New Roman"/>
          <w:szCs w:val="20"/>
          <w:lang w:val="x-none" w:eastAsia="en-US"/>
        </w:rPr>
        <w:t>podzhotovitelů</w:t>
      </w:r>
      <w:proofErr w:type="spellEnd"/>
      <w:r w:rsidRPr="006F3D14">
        <w:rPr>
          <w:rFonts w:ascii="Times New Roman" w:eastAsia="Calibri" w:hAnsi="Times New Roman" w:cs="Times New Roman"/>
          <w:szCs w:val="20"/>
          <w:lang w:val="x-none" w:eastAsia="en-US"/>
        </w:rPr>
        <w:t xml:space="preserve"> poskytnout subjektům provádějícím audit a kontrolu, nezbytné informace týkající se </w:t>
      </w:r>
      <w:proofErr w:type="spellStart"/>
      <w:r w:rsidRPr="006F3D14">
        <w:rPr>
          <w:rFonts w:ascii="Times New Roman" w:eastAsia="Calibri" w:hAnsi="Times New Roman" w:cs="Times New Roman"/>
          <w:szCs w:val="20"/>
          <w:lang w:val="x-none" w:eastAsia="en-US"/>
        </w:rPr>
        <w:t>podzhotovitelských</w:t>
      </w:r>
      <w:proofErr w:type="spellEnd"/>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w:t>
      </w:r>
      <w:proofErr w:type="spellStart"/>
      <w:r w:rsidRPr="006F3D14">
        <w:rPr>
          <w:rFonts w:ascii="Times New Roman" w:eastAsia="Calibri" w:hAnsi="Times New Roman" w:cs="Times New Roman"/>
          <w:szCs w:val="20"/>
          <w:lang w:val="x-none" w:eastAsia="en-US"/>
        </w:rPr>
        <w:t>podzhotovitelem</w:t>
      </w:r>
      <w:proofErr w:type="spellEnd"/>
      <w:r w:rsidRPr="006F3D14">
        <w:rPr>
          <w:rFonts w:ascii="Times New Roman" w:eastAsia="Calibri" w:hAnsi="Times New Roman" w:cs="Times New Roman"/>
          <w:szCs w:val="20"/>
          <w:lang w:val="x-none" w:eastAsia="en-US"/>
        </w:rPr>
        <w:t>.</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Každá změna </w:t>
      </w:r>
      <w:proofErr w:type="spellStart"/>
      <w:r w:rsidRPr="006F3D14">
        <w:rPr>
          <w:rFonts w:ascii="Times New Roman" w:eastAsia="Calibri" w:hAnsi="Times New Roman" w:cs="Times New Roman"/>
          <w:szCs w:val="20"/>
          <w:lang w:val="x-none" w:eastAsia="en-US"/>
        </w:rPr>
        <w:t>podzhotovitele</w:t>
      </w:r>
      <w:proofErr w:type="spellEnd"/>
      <w:r w:rsidRPr="006F3D14">
        <w:rPr>
          <w:rFonts w:ascii="Times New Roman" w:eastAsia="Calibri" w:hAnsi="Times New Roman" w:cs="Times New Roman"/>
          <w:szCs w:val="20"/>
          <w:lang w:val="x-none" w:eastAsia="en-US"/>
        </w:rPr>
        <w:t xml:space="preserve"> musí být předem s objednatelem projednána a odsouhlasena</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proofErr w:type="spellStart"/>
      <w:r w:rsidRPr="006F3D14">
        <w:rPr>
          <w:rFonts w:ascii="Times New Roman" w:eastAsia="Calibri" w:hAnsi="Times New Roman" w:cs="Times New Roman"/>
          <w:szCs w:val="20"/>
          <w:lang w:val="cs-CZ" w:eastAsia="en-US"/>
        </w:rPr>
        <w:t>podzhotovitelů</w:t>
      </w:r>
      <w:proofErr w:type="spellEnd"/>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6F3D14">
        <w:rPr>
          <w:rFonts w:ascii="Times New Roman" w:eastAsia="Calibri" w:hAnsi="Times New Roman" w:cs="Times New Roman"/>
          <w:szCs w:val="20"/>
          <w:lang w:val="cs-CZ" w:eastAsia="en-US"/>
        </w:rPr>
        <w:t>podzhotovitel</w:t>
      </w:r>
      <w:proofErr w:type="spellEnd"/>
      <w:r w:rsidRPr="006F3D14">
        <w:rPr>
          <w:rFonts w:ascii="Times New Roman" w:eastAsia="Calibri" w:hAnsi="Times New Roman" w:cs="Times New Roman"/>
          <w:szCs w:val="20"/>
          <w:lang w:val="x-none" w:eastAsia="en-US"/>
        </w:rPr>
        <w:t xml:space="preserve"> či osoba bude splňovat požadovanou část kvalifikace jako </w:t>
      </w:r>
      <w:proofErr w:type="spellStart"/>
      <w:r w:rsidRPr="006F3D14">
        <w:rPr>
          <w:rFonts w:ascii="Times New Roman" w:eastAsia="Calibri" w:hAnsi="Times New Roman" w:cs="Times New Roman"/>
          <w:szCs w:val="20"/>
          <w:lang w:val="x-none" w:eastAsia="en-US"/>
        </w:rPr>
        <w:t>podzhotovitel</w:t>
      </w:r>
      <w:proofErr w:type="spellEnd"/>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 xml:space="preserve">Nový </w:t>
      </w:r>
      <w:proofErr w:type="spellStart"/>
      <w:r w:rsidRPr="006F3D14">
        <w:rPr>
          <w:rFonts w:ascii="Times New Roman" w:eastAsia="Calibri" w:hAnsi="Times New Roman" w:cs="Times New Roman"/>
          <w:szCs w:val="20"/>
          <w:lang w:val="cs-CZ" w:eastAsia="en-US"/>
        </w:rPr>
        <w:t>podzhotovitel</w:t>
      </w:r>
      <w:proofErr w:type="spellEnd"/>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je vyhotovena ve čtyřech (v případě stavebníka v šesti) stejnopisech, ve dvou vyhotoveních pro objednatele a ve dvou vyhotoveních pro zhotovitele a každý z nich má váhu originálu.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včetně všech případných dohod, kterými se tato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mlouva</w:t>
      </w:r>
      <w:proofErr w:type="spellEnd"/>
      <w:r w:rsidRPr="006F3D14">
        <w:rPr>
          <w:rFonts w:ascii="Times New Roman" w:hAnsi="Times New Roman" w:cs="Times New Roman"/>
          <w:szCs w:val="20"/>
          <w:lang w:val="x-none"/>
        </w:rPr>
        <w:t xml:space="preserve">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zašle správci registru smluv k uveřejnění prostřednictvím registru smluv </w:t>
      </w:r>
      <w:r w:rsidR="006F51A7" w:rsidRPr="006F3D14">
        <w:rPr>
          <w:rFonts w:ascii="Times New Roman" w:hAnsi="Times New Roman" w:cs="Times New Roman"/>
          <w:szCs w:val="20"/>
          <w:lang w:val="cs-CZ"/>
        </w:rPr>
        <w:t>o</w:t>
      </w:r>
      <w:proofErr w:type="spellStart"/>
      <w:r w:rsidRPr="006F3D14">
        <w:rPr>
          <w:rFonts w:ascii="Times New Roman" w:hAnsi="Times New Roman" w:cs="Times New Roman"/>
          <w:szCs w:val="20"/>
          <w:lang w:val="x-none"/>
        </w:rPr>
        <w:t>bjednatel</w:t>
      </w:r>
      <w:proofErr w:type="spellEnd"/>
      <w:r w:rsidRPr="006F3D14">
        <w:rPr>
          <w:rFonts w:ascii="Times New Roman" w:hAnsi="Times New Roman" w:cs="Times New Roman"/>
          <w:szCs w:val="20"/>
          <w:lang w:val="cs-CZ"/>
        </w:rPr>
        <w:t>.</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903117" w:rsidRPr="006F3D14" w:rsidTr="00DA502E">
        <w:trPr>
          <w:trHeight w:val="1020"/>
        </w:trPr>
        <w:tc>
          <w:tcPr>
            <w:tcW w:w="4531" w:type="dxa"/>
          </w:tcPr>
          <w:p w:rsidR="00903117" w:rsidRPr="006F3D14" w:rsidRDefault="00903117" w:rsidP="009B0DC7">
            <w:pPr>
              <w:spacing w:before="240"/>
              <w:rPr>
                <w:rFonts w:ascii="Times New Roman" w:hAnsi="Times New Roman" w:cs="Times New Roman"/>
                <w:szCs w:val="20"/>
                <w:lang w:val="cs-CZ"/>
              </w:rPr>
            </w:pPr>
            <w:r w:rsidRPr="0018058C">
              <w:rPr>
                <w:rFonts w:ascii="Times New Roman" w:hAnsi="Times New Roman" w:cs="Times New Roman"/>
                <w:szCs w:val="20"/>
                <w:lang w:val="cs-CZ"/>
              </w:rPr>
              <w:t>V</w:t>
            </w:r>
            <w:r>
              <w:rPr>
                <w:rFonts w:ascii="Times New Roman" w:hAnsi="Times New Roman" w:cs="Times New Roman"/>
                <w:szCs w:val="20"/>
                <w:lang w:val="cs-CZ"/>
              </w:rPr>
              <w:t xml:space="preserve"> Praze </w:t>
            </w:r>
            <w:r w:rsidRPr="0018058C">
              <w:rPr>
                <w:rFonts w:ascii="Times New Roman" w:hAnsi="Times New Roman" w:cs="Times New Roman"/>
                <w:szCs w:val="20"/>
                <w:lang w:val="cs-CZ"/>
              </w:rPr>
              <w:t>dne ……………</w:t>
            </w:r>
            <w:proofErr w:type="gramStart"/>
            <w:r w:rsidRPr="0018058C">
              <w:rPr>
                <w:rFonts w:ascii="Times New Roman" w:hAnsi="Times New Roman" w:cs="Times New Roman"/>
                <w:szCs w:val="20"/>
                <w:lang w:val="cs-CZ"/>
              </w:rPr>
              <w:t>…..</w:t>
            </w:r>
            <w:proofErr w:type="gramEnd"/>
          </w:p>
          <w:p w:rsidR="00903117" w:rsidRPr="006F3D14" w:rsidRDefault="00903117" w:rsidP="00DA502E">
            <w:pPr>
              <w:spacing w:before="240"/>
              <w:rPr>
                <w:rFonts w:ascii="Times New Roman" w:hAnsi="Times New Roman" w:cs="Times New Roman"/>
                <w:szCs w:val="20"/>
                <w:lang w:val="cs-CZ"/>
              </w:rPr>
            </w:pPr>
          </w:p>
        </w:tc>
        <w:tc>
          <w:tcPr>
            <w:tcW w:w="4531" w:type="dxa"/>
          </w:tcPr>
          <w:p w:rsidR="00903117" w:rsidRPr="006F3D14" w:rsidRDefault="00903117"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roofErr w:type="gramStart"/>
            <w:r w:rsidRPr="006F3D14">
              <w:rPr>
                <w:rFonts w:ascii="Times New Roman" w:hAnsi="Times New Roman" w:cs="Times New Roman"/>
                <w:szCs w:val="20"/>
                <w:lang w:val="cs-CZ"/>
              </w:rPr>
              <w:t>…..</w:t>
            </w:r>
            <w:proofErr w:type="gramEnd"/>
          </w:p>
          <w:p w:rsidR="00903117" w:rsidRPr="006F3D14" w:rsidRDefault="00903117" w:rsidP="00DA502E">
            <w:pPr>
              <w:spacing w:before="240"/>
              <w:rPr>
                <w:rFonts w:ascii="Times New Roman" w:hAnsi="Times New Roman" w:cs="Times New Roman"/>
                <w:szCs w:val="20"/>
                <w:lang w:val="cs-CZ"/>
              </w:rPr>
            </w:pPr>
          </w:p>
        </w:tc>
      </w:tr>
      <w:tr w:rsidR="00903117" w:rsidRPr="006F3D14" w:rsidTr="00DA502E">
        <w:tc>
          <w:tcPr>
            <w:tcW w:w="4531" w:type="dxa"/>
          </w:tcPr>
          <w:p w:rsidR="00903117" w:rsidRPr="006F3D14" w:rsidRDefault="00903117"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rsidR="00903117" w:rsidRPr="006F3D14" w:rsidRDefault="00903117"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903117" w:rsidRPr="006F3D14" w:rsidTr="00DA502E">
        <w:trPr>
          <w:trHeight w:val="1299"/>
        </w:trPr>
        <w:tc>
          <w:tcPr>
            <w:tcW w:w="4531" w:type="dxa"/>
          </w:tcPr>
          <w:p w:rsidR="00903117" w:rsidRPr="006F3D14" w:rsidRDefault="00903117" w:rsidP="009B0DC7">
            <w:pPr>
              <w:rPr>
                <w:rFonts w:ascii="Times New Roman" w:hAnsi="Times New Roman" w:cs="Times New Roman"/>
                <w:szCs w:val="20"/>
                <w:lang w:val="cs-CZ"/>
              </w:rPr>
            </w:pPr>
          </w:p>
          <w:p w:rsidR="00903117" w:rsidRPr="006F3D14" w:rsidRDefault="00903117" w:rsidP="00DA502E">
            <w:pPr>
              <w:rPr>
                <w:rFonts w:ascii="Times New Roman" w:hAnsi="Times New Roman" w:cs="Times New Roman"/>
                <w:szCs w:val="20"/>
                <w:lang w:val="cs-CZ"/>
              </w:rPr>
            </w:pPr>
          </w:p>
        </w:tc>
        <w:tc>
          <w:tcPr>
            <w:tcW w:w="4531" w:type="dxa"/>
          </w:tcPr>
          <w:p w:rsidR="00903117" w:rsidRPr="006F3D14" w:rsidRDefault="00903117" w:rsidP="00DA502E">
            <w:pPr>
              <w:rPr>
                <w:rFonts w:ascii="Times New Roman" w:hAnsi="Times New Roman" w:cs="Times New Roman"/>
                <w:szCs w:val="20"/>
                <w:lang w:val="cs-CZ"/>
              </w:rPr>
            </w:pPr>
          </w:p>
          <w:p w:rsidR="00903117" w:rsidRPr="006F3D14" w:rsidRDefault="00903117" w:rsidP="00DA502E">
            <w:pPr>
              <w:rPr>
                <w:rFonts w:ascii="Times New Roman" w:hAnsi="Times New Roman" w:cs="Times New Roman"/>
                <w:szCs w:val="20"/>
                <w:lang w:val="cs-CZ"/>
              </w:rPr>
            </w:pPr>
          </w:p>
        </w:tc>
      </w:tr>
      <w:tr w:rsidR="00903117" w:rsidRPr="006F3D14" w:rsidTr="00DA502E">
        <w:tc>
          <w:tcPr>
            <w:tcW w:w="4531" w:type="dxa"/>
          </w:tcPr>
          <w:p w:rsidR="00903117" w:rsidRPr="006F3D14" w:rsidRDefault="00903117" w:rsidP="009B0DC7">
            <w:pPr>
              <w:pBdr>
                <w:bottom w:val="single" w:sz="6" w:space="1" w:color="auto"/>
              </w:pBdr>
              <w:ind w:right="459"/>
              <w:rPr>
                <w:rFonts w:ascii="Times New Roman" w:hAnsi="Times New Roman" w:cs="Times New Roman"/>
                <w:szCs w:val="20"/>
                <w:lang w:val="cs-CZ"/>
              </w:rPr>
            </w:pPr>
          </w:p>
          <w:p w:rsidR="00903117" w:rsidRPr="006F3D14" w:rsidRDefault="00903117" w:rsidP="009B0DC7">
            <w:pPr>
              <w:rPr>
                <w:rFonts w:ascii="Times New Roman" w:hAnsi="Times New Roman" w:cs="Times New Roman"/>
                <w:szCs w:val="20"/>
                <w:lang w:val="cs-CZ"/>
              </w:rPr>
            </w:pPr>
          </w:p>
          <w:p w:rsidR="00903117" w:rsidRPr="006F3D14" w:rsidRDefault="00903117" w:rsidP="009B0DC7">
            <w:pPr>
              <w:rPr>
                <w:rFonts w:ascii="Times New Roman" w:hAnsi="Times New Roman" w:cs="Times New Roman"/>
                <w:szCs w:val="20"/>
              </w:rPr>
            </w:pPr>
            <w:r>
              <w:rPr>
                <w:rFonts w:ascii="Times New Roman" w:hAnsi="Times New Roman" w:cs="Times New Roman"/>
                <w:szCs w:val="20"/>
              </w:rPr>
              <w:t xml:space="preserve">Ing. Jiří </w:t>
            </w:r>
            <w:del w:id="103" w:author="Fričová Kateřina Ing." w:date="2016-12-12T16:05:00Z">
              <w:r w:rsidDel="009412FE">
                <w:rPr>
                  <w:rFonts w:ascii="Times New Roman" w:hAnsi="Times New Roman" w:cs="Times New Roman"/>
                  <w:szCs w:val="20"/>
                </w:rPr>
                <w:delText>veselý</w:delText>
              </w:r>
            </w:del>
            <w:ins w:id="104" w:author="Fričová Kateřina Ing." w:date="2016-12-12T16:05:00Z">
              <w:r w:rsidR="009412FE">
                <w:rPr>
                  <w:rFonts w:ascii="Times New Roman" w:hAnsi="Times New Roman" w:cs="Times New Roman"/>
                  <w:szCs w:val="20"/>
                </w:rPr>
                <w:t>Veselý</w:t>
              </w:r>
            </w:ins>
          </w:p>
          <w:p w:rsidR="00903117" w:rsidRPr="0018058C" w:rsidRDefault="00903117" w:rsidP="00DA502E">
            <w:pPr>
              <w:rPr>
                <w:rFonts w:ascii="Times New Roman" w:hAnsi="Times New Roman" w:cs="Times New Roman"/>
                <w:szCs w:val="20"/>
                <w:lang w:val="cs-CZ"/>
              </w:rPr>
            </w:pPr>
            <w:r>
              <w:rPr>
                <w:rFonts w:ascii="Times New Roman" w:hAnsi="Times New Roman" w:cs="Times New Roman"/>
                <w:szCs w:val="20"/>
              </w:rPr>
              <w:t>ředitel KPÚ pro Středočeský kraj</w:t>
            </w:r>
          </w:p>
        </w:tc>
        <w:tc>
          <w:tcPr>
            <w:tcW w:w="4531" w:type="dxa"/>
          </w:tcPr>
          <w:p w:rsidR="00903117" w:rsidRPr="006F3D14" w:rsidRDefault="00903117" w:rsidP="00DA502E">
            <w:pPr>
              <w:pBdr>
                <w:bottom w:val="single" w:sz="6" w:space="1" w:color="auto"/>
              </w:pBdr>
              <w:ind w:right="454"/>
              <w:rPr>
                <w:rFonts w:ascii="Times New Roman" w:hAnsi="Times New Roman" w:cs="Times New Roman"/>
                <w:szCs w:val="20"/>
                <w:lang w:val="cs-CZ"/>
              </w:rPr>
            </w:pPr>
          </w:p>
          <w:p w:rsidR="00903117" w:rsidRPr="006F3D14" w:rsidRDefault="00903117" w:rsidP="00DA502E">
            <w:pPr>
              <w:rPr>
                <w:rFonts w:ascii="Times New Roman" w:hAnsi="Times New Roman" w:cs="Times New Roman"/>
                <w:szCs w:val="20"/>
                <w:lang w:val="cs-CZ"/>
              </w:rPr>
            </w:pPr>
          </w:p>
          <w:p w:rsidR="00903117" w:rsidRPr="006F3D14" w:rsidRDefault="00903117" w:rsidP="00DA502E">
            <w:pPr>
              <w:rPr>
                <w:rFonts w:ascii="Times New Roman" w:hAnsi="Times New Roman" w:cs="Times New Roman"/>
                <w:szCs w:val="20"/>
              </w:rPr>
            </w:pPr>
            <w:r w:rsidRPr="006F3D14">
              <w:rPr>
                <w:rFonts w:ascii="Times New Roman" w:hAnsi="Times New Roman" w:cs="Times New Roman"/>
                <w:szCs w:val="20"/>
              </w:rPr>
              <w:t>Jméno, příjmení</w:t>
            </w:r>
          </w:p>
          <w:p w:rsidR="00903117" w:rsidRPr="006F3D14" w:rsidRDefault="00903117" w:rsidP="00DA502E">
            <w:pPr>
              <w:rPr>
                <w:rFonts w:ascii="Times New Roman" w:hAnsi="Times New Roman" w:cs="Times New Roman"/>
                <w:szCs w:val="20"/>
                <w:lang w:val="cs-CZ"/>
              </w:rPr>
            </w:pPr>
          </w:p>
        </w:tc>
      </w:tr>
      <w:tr w:rsidR="00FD1B71" w:rsidRPr="006F3D14" w:rsidTr="00DA502E">
        <w:tc>
          <w:tcPr>
            <w:tcW w:w="9062" w:type="dxa"/>
            <w:gridSpan w:val="2"/>
          </w:tcPr>
          <w:p w:rsidR="00FD1B71" w:rsidRPr="006F3D14"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p w:rsidR="00DA502E" w:rsidRPr="006F3D14" w:rsidRDefault="00DA502E" w:rsidP="00FD1B71">
            <w:pPr>
              <w:spacing w:before="240"/>
              <w:rPr>
                <w:rFonts w:ascii="Times New Roman" w:hAnsi="Times New Roman" w:cs="Times New Roman"/>
                <w:szCs w:val="20"/>
                <w:lang w:val="cs-CZ"/>
              </w:rPr>
            </w:pPr>
          </w:p>
        </w:tc>
      </w:tr>
    </w:tbl>
    <w:p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9"/>
      <w:footerReference w:type="default" r:id="rId10"/>
      <w:headerReference w:type="first" r:id="rId11"/>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9B0" w:rsidRDefault="005209B0">
      <w:pPr>
        <w:spacing w:after="0" w:line="240" w:lineRule="auto"/>
      </w:pPr>
      <w:r>
        <w:separator/>
      </w:r>
    </w:p>
  </w:endnote>
  <w:endnote w:type="continuationSeparator" w:id="0">
    <w:p w:rsidR="005209B0" w:rsidRDefault="00520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9E7" w:rsidRDefault="00D949E7">
    <w:pPr>
      <w:pStyle w:val="Zpat"/>
      <w:pBdr>
        <w:bottom w:val="single" w:sz="6" w:space="1" w:color="auto"/>
      </w:pBdr>
      <w:jc w:val="right"/>
    </w:pPr>
  </w:p>
  <w:p w:rsidR="00D949E7" w:rsidRPr="0025120D" w:rsidRDefault="002656EE">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2656EE">
          <w:rPr>
            <w:noProof/>
            <w:sz w:val="16"/>
            <w:lang w:val="cs-CZ"/>
          </w:rPr>
          <w:t>15</w:t>
        </w:r>
        <w:r w:rsidR="00D949E7" w:rsidRPr="0025120D">
          <w:rPr>
            <w:sz w:val="16"/>
          </w:rPr>
          <w:fldChar w:fldCharType="end"/>
        </w:r>
      </w:sdtContent>
    </w:sdt>
  </w:p>
  <w:p w:rsidR="00D949E7" w:rsidRPr="0072075B" w:rsidRDefault="00D949E7">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9B0" w:rsidRDefault="005209B0">
      <w:pPr>
        <w:spacing w:after="0" w:line="240" w:lineRule="auto"/>
      </w:pPr>
      <w:r>
        <w:separator/>
      </w:r>
    </w:p>
  </w:footnote>
  <w:footnote w:type="continuationSeparator" w:id="0">
    <w:p w:rsidR="005209B0" w:rsidRDefault="005209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w:t>
    </w:r>
    <w:del w:id="105" w:author="Fričová Kateřina Ing." w:date="2016-12-12T16:07:00Z">
      <w:r w:rsidRPr="0025120D" w:rsidDel="00CE2FA6">
        <w:rPr>
          <w:sz w:val="16"/>
          <w:lang w:val="cs-CZ"/>
        </w:rPr>
        <w:delText>-</w:delText>
      </w:r>
    </w:del>
    <w:ins w:id="106" w:author="Fričová Kateřina Ing." w:date="2016-12-12T16:07:00Z">
      <w:r w:rsidR="00CE2FA6">
        <w:rPr>
          <w:sz w:val="16"/>
          <w:lang w:val="cs-CZ"/>
        </w:rPr>
        <w:t>–</w:t>
      </w:r>
    </w:ins>
    <w:r w:rsidRPr="0025120D">
      <w:rPr>
        <w:sz w:val="16"/>
        <w:lang w:val="cs-CZ"/>
      </w:rPr>
      <w:t xml:space="preserve"> </w:t>
    </w:r>
    <w:del w:id="107" w:author="Fričová Kateřina Ing." w:date="2016-12-12T16:07:00Z">
      <w:r w:rsidRPr="0025120D" w:rsidDel="00CE2FA6">
        <w:rPr>
          <w:sz w:val="16"/>
          <w:lang w:val="cs-CZ"/>
        </w:rPr>
        <w:delText>Komplexní pozemkové úpravy v k. ú. ……..</w:delText>
      </w:r>
    </w:del>
    <w:ins w:id="108" w:author="Fričová Kateřina Ing." w:date="2016-12-12T16:07:00Z">
      <w:r w:rsidR="00CE2FA6">
        <w:rPr>
          <w:sz w:val="16"/>
          <w:lang w:val="cs-CZ"/>
        </w:rPr>
        <w:t xml:space="preserve">KoPÚ </w:t>
      </w:r>
      <w:r w:rsidR="00CE2FA6" w:rsidRPr="00CE2FA6">
        <w:rPr>
          <w:sz w:val="16"/>
          <w:lang w:val="cs-CZ"/>
        </w:rPr>
        <w:t xml:space="preserve">v </w:t>
      </w:r>
      <w:proofErr w:type="spellStart"/>
      <w:proofErr w:type="gramStart"/>
      <w:r w:rsidR="00CE2FA6" w:rsidRPr="00CE2FA6">
        <w:rPr>
          <w:sz w:val="16"/>
          <w:lang w:val="cs-CZ"/>
        </w:rPr>
        <w:t>k.ú</w:t>
      </w:r>
      <w:proofErr w:type="spellEnd"/>
      <w:r w:rsidR="00CE2FA6" w:rsidRPr="00CE2FA6">
        <w:rPr>
          <w:sz w:val="16"/>
          <w:lang w:val="cs-CZ"/>
        </w:rPr>
        <w:t>.</w:t>
      </w:r>
      <w:proofErr w:type="gramEnd"/>
      <w:r w:rsidR="00CE2FA6" w:rsidRPr="00CE2FA6">
        <w:rPr>
          <w:sz w:val="16"/>
          <w:lang w:val="cs-CZ"/>
        </w:rPr>
        <w:t xml:space="preserve"> Tři Dvory</w: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del w:id="109" w:author="Fričová Kateřina Ing." w:date="2016-12-12T16:06:00Z">
      <w:r w:rsidRPr="0001592E" w:rsidDel="00CE2FA6">
        <w:rPr>
          <w:rFonts w:ascii="Times New Roman" w:hAnsi="Times New Roman" w:cs="Times New Roman"/>
          <w:sz w:val="16"/>
        </w:rPr>
        <w:delText>Komplexní pozemkové úpravy v k. ú. ……..</w:delText>
      </w:r>
    </w:del>
    <w:ins w:id="110" w:author="Fričová Kateřina Ing." w:date="2016-12-12T16:06:00Z">
      <w:r w:rsidR="00CE2FA6">
        <w:rPr>
          <w:rFonts w:ascii="Times New Roman" w:hAnsi="Times New Roman" w:cs="Times New Roman"/>
          <w:sz w:val="16"/>
        </w:rPr>
        <w:t xml:space="preserve">KoPÚ </w:t>
      </w:r>
      <w:r w:rsidR="00CE2FA6" w:rsidRPr="00CE2FA6">
        <w:rPr>
          <w:rFonts w:ascii="Times New Roman" w:hAnsi="Times New Roman" w:cs="Times New Roman"/>
          <w:sz w:val="16"/>
        </w:rPr>
        <w:t>v k.ú. Tři Dvory</w:t>
      </w:r>
    </w:ins>
  </w:p>
  <w:p w:rsidR="00D949E7" w:rsidRPr="0025120D" w:rsidRDefault="00D949E7">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revisionView w:insDel="0" w:formatting="0" w:inkAnnotations="0"/>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D09E6"/>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6EE"/>
    <w:rsid w:val="00265825"/>
    <w:rsid w:val="002659CD"/>
    <w:rsid w:val="00276E15"/>
    <w:rsid w:val="0028248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61A0"/>
    <w:rsid w:val="008501E7"/>
    <w:rsid w:val="00853097"/>
    <w:rsid w:val="00864F8D"/>
    <w:rsid w:val="00867C63"/>
    <w:rsid w:val="00873E55"/>
    <w:rsid w:val="00875190"/>
    <w:rsid w:val="008831F4"/>
    <w:rsid w:val="00892B8D"/>
    <w:rsid w:val="00893F3B"/>
    <w:rsid w:val="00895BF5"/>
    <w:rsid w:val="00897CD0"/>
    <w:rsid w:val="008A1E2B"/>
    <w:rsid w:val="008B2509"/>
    <w:rsid w:val="008C3722"/>
    <w:rsid w:val="008C4AB9"/>
    <w:rsid w:val="008D60F8"/>
    <w:rsid w:val="008F4522"/>
    <w:rsid w:val="00903117"/>
    <w:rsid w:val="0090466C"/>
    <w:rsid w:val="00904EBD"/>
    <w:rsid w:val="00920359"/>
    <w:rsid w:val="0093305D"/>
    <w:rsid w:val="00935518"/>
    <w:rsid w:val="0094057D"/>
    <w:rsid w:val="00940E69"/>
    <w:rsid w:val="00940EB1"/>
    <w:rsid w:val="009412FE"/>
    <w:rsid w:val="009436AA"/>
    <w:rsid w:val="00951CB5"/>
    <w:rsid w:val="0095379E"/>
    <w:rsid w:val="00957DAA"/>
    <w:rsid w:val="00963F02"/>
    <w:rsid w:val="00965041"/>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40613"/>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2FA6"/>
    <w:rsid w:val="00CE62D7"/>
    <w:rsid w:val="00CF0F21"/>
    <w:rsid w:val="00CF13ED"/>
    <w:rsid w:val="00CF5DEF"/>
    <w:rsid w:val="00D01D2D"/>
    <w:rsid w:val="00D07F47"/>
    <w:rsid w:val="00D15F51"/>
    <w:rsid w:val="00D16C8E"/>
    <w:rsid w:val="00D2036C"/>
    <w:rsid w:val="00D22BB2"/>
    <w:rsid w:val="00D24698"/>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C8CD5-1C95-42AB-B9A0-C3E33C61C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18</Pages>
  <Words>8116</Words>
  <Characters>47891</Characters>
  <Application>Microsoft Office Word</Application>
  <DocSecurity>0</DocSecurity>
  <Lines>399</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Fričová Kateřina Ing.</cp:lastModifiedBy>
  <cp:revision>9</cp:revision>
  <cp:lastPrinted>2016-11-18T08:49:00Z</cp:lastPrinted>
  <dcterms:created xsi:type="dcterms:W3CDTF">2016-11-30T12:02:00Z</dcterms:created>
  <dcterms:modified xsi:type="dcterms:W3CDTF">2016-12-12T15:11:00Z</dcterms:modified>
</cp:coreProperties>
</file>